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66B4825C"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2824A6">
        <w:rPr>
          <w:b/>
          <w:sz w:val="28"/>
          <w:szCs w:val="28"/>
        </w:rPr>
        <w:t>B2</w:t>
      </w:r>
      <w:r w:rsidR="006E3B3F">
        <w:rPr>
          <w:b/>
          <w:sz w:val="28"/>
          <w:szCs w:val="28"/>
        </w:rPr>
        <w:t>5</w:t>
      </w:r>
      <w:r w:rsidR="002824A6">
        <w:rPr>
          <w:b/>
          <w:sz w:val="28"/>
          <w:szCs w:val="28"/>
        </w:rPr>
        <w:t>-</w:t>
      </w:r>
      <w:r w:rsidR="006E3B3F">
        <w:rPr>
          <w:b/>
          <w:sz w:val="28"/>
          <w:szCs w:val="28"/>
        </w:rPr>
        <w:t>03186-LB</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AA975C4" w:rsidR="00AC0669" w:rsidRPr="00F37638" w:rsidRDefault="006E3B3F"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 xml:space="preserve">Réalisation des travaux de voiries et réseaux divers nécessaire à la réalimentation Haute Tension de l’aile B du bâtiment C3. </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tbl>
      <w:tblPr>
        <w:tblStyle w:val="Grilledutableau"/>
        <w:tblW w:w="0" w:type="auto"/>
        <w:tblLook w:val="04A0" w:firstRow="1" w:lastRow="0" w:firstColumn="1" w:lastColumn="0" w:noHBand="0" w:noVBand="1"/>
      </w:tblPr>
      <w:tblGrid>
        <w:gridCol w:w="4247"/>
        <w:gridCol w:w="4248"/>
      </w:tblGrid>
      <w:tr w:rsidR="009F2005" w14:paraId="107A0D98" w14:textId="77777777" w:rsidTr="009F2005">
        <w:tc>
          <w:tcPr>
            <w:tcW w:w="4247" w:type="dxa"/>
          </w:tcPr>
          <w:p w14:paraId="5293BB66" w14:textId="2700811F" w:rsidR="009F2005" w:rsidRPr="009F2005" w:rsidRDefault="009F2005" w:rsidP="003876B5">
            <w:pPr>
              <w:jc w:val="center"/>
              <w:rPr>
                <w:b/>
                <w:bCs/>
                <w:color w:val="FF0000"/>
              </w:rPr>
            </w:pPr>
            <w:r w:rsidRPr="009F2005">
              <w:rPr>
                <w:b/>
                <w:bCs/>
              </w:rPr>
              <w:t>Date de visite obligatoire :</w:t>
            </w:r>
          </w:p>
        </w:tc>
        <w:tc>
          <w:tcPr>
            <w:tcW w:w="4248" w:type="dxa"/>
          </w:tcPr>
          <w:p w14:paraId="088925C1" w14:textId="42322EA2" w:rsidR="009F2005" w:rsidRPr="009F2005" w:rsidRDefault="009F2005" w:rsidP="009F2005">
            <w:pPr>
              <w:jc w:val="center"/>
              <w:rPr>
                <w:b/>
                <w:bCs/>
              </w:rPr>
            </w:pPr>
            <w:r w:rsidRPr="009F2005">
              <w:rPr>
                <w:b/>
                <w:bCs/>
                <w:color w:val="FF0000"/>
              </w:rPr>
              <w:t>04/09/2025 à 10 heures</w:t>
            </w:r>
          </w:p>
        </w:tc>
      </w:tr>
      <w:tr w:rsidR="009F2005" w14:paraId="420DFE70" w14:textId="77777777" w:rsidTr="009F2005">
        <w:tc>
          <w:tcPr>
            <w:tcW w:w="4247" w:type="dxa"/>
          </w:tcPr>
          <w:p w14:paraId="356847B4" w14:textId="59665774" w:rsidR="009F2005" w:rsidRPr="009F2005" w:rsidRDefault="009F2005" w:rsidP="003876B5">
            <w:pPr>
              <w:jc w:val="center"/>
              <w:rPr>
                <w:b/>
                <w:bCs/>
              </w:rPr>
            </w:pPr>
            <w:r w:rsidRPr="009F2005">
              <w:rPr>
                <w:b/>
                <w:bCs/>
              </w:rPr>
              <w:t>Date de réception des offres :</w:t>
            </w:r>
          </w:p>
        </w:tc>
        <w:tc>
          <w:tcPr>
            <w:tcW w:w="4248" w:type="dxa"/>
          </w:tcPr>
          <w:p w14:paraId="7C9382CD" w14:textId="30EF24E2" w:rsidR="009F2005" w:rsidRPr="009F2005" w:rsidRDefault="00180778" w:rsidP="009F2005">
            <w:pPr>
              <w:jc w:val="center"/>
              <w:rPr>
                <w:b/>
                <w:bCs/>
              </w:rPr>
            </w:pPr>
            <w:r>
              <w:rPr>
                <w:b/>
                <w:bCs/>
                <w:color w:val="FF0000"/>
              </w:rPr>
              <w:t>19</w:t>
            </w:r>
            <w:r w:rsidR="009F2005" w:rsidRPr="009F2005">
              <w:rPr>
                <w:b/>
                <w:bCs/>
                <w:color w:val="FF0000"/>
              </w:rPr>
              <w:t>/09/2025 avant 12 heures</w:t>
            </w:r>
          </w:p>
        </w:tc>
      </w:tr>
    </w:tbl>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1D73E7F" w:rsidR="00986115" w:rsidRDefault="00986115" w:rsidP="0083650E">
      <w:pPr>
        <w:rPr>
          <w:color w:val="E36C0A" w:themeColor="accent6" w:themeShade="BF"/>
        </w:rPr>
      </w:pPr>
    </w:p>
    <w:p w14:paraId="69858B1D" w14:textId="4336D6D7" w:rsidR="000E2C5F" w:rsidRDefault="000E2C5F" w:rsidP="0083650E">
      <w:pPr>
        <w:rPr>
          <w:color w:val="E36C0A" w:themeColor="accent6" w:themeShade="BF"/>
        </w:rPr>
      </w:pPr>
    </w:p>
    <w:p w14:paraId="29DCC0E3" w14:textId="14E08295" w:rsidR="000E2C5F" w:rsidRDefault="000E2C5F" w:rsidP="0083650E">
      <w:pPr>
        <w:rPr>
          <w:color w:val="E36C0A" w:themeColor="accent6" w:themeShade="BF"/>
        </w:rPr>
      </w:pPr>
    </w:p>
    <w:p w14:paraId="03FE57DD" w14:textId="77777777" w:rsidR="000E2C5F" w:rsidRPr="00986115" w:rsidRDefault="000E2C5F"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49CFC093" w14:textId="1E295FCD" w:rsidR="001874E7"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05987519" w:history="1">
        <w:r w:rsidR="001874E7" w:rsidRPr="001D27F8">
          <w:rPr>
            <w:rStyle w:val="Lienhypertexte"/>
            <w:rFonts w:ascii="Arial Gras" w:hAnsi="Arial Gras"/>
            <w:noProof/>
          </w:rPr>
          <w:t>ARTICLE  1  -</w:t>
        </w:r>
        <w:r w:rsidR="001874E7" w:rsidRPr="001D27F8">
          <w:rPr>
            <w:rStyle w:val="Lienhypertexte"/>
            <w:noProof/>
          </w:rPr>
          <w:t xml:space="preserve"> OBJET</w:t>
        </w:r>
        <w:r w:rsidR="001874E7">
          <w:rPr>
            <w:noProof/>
            <w:webHidden/>
          </w:rPr>
          <w:tab/>
        </w:r>
        <w:r w:rsidR="001874E7">
          <w:rPr>
            <w:noProof/>
            <w:webHidden/>
          </w:rPr>
          <w:fldChar w:fldCharType="begin"/>
        </w:r>
        <w:r w:rsidR="001874E7">
          <w:rPr>
            <w:noProof/>
            <w:webHidden/>
          </w:rPr>
          <w:instrText xml:space="preserve"> PAGEREF _Toc205987519 \h </w:instrText>
        </w:r>
        <w:r w:rsidR="001874E7">
          <w:rPr>
            <w:noProof/>
            <w:webHidden/>
          </w:rPr>
        </w:r>
        <w:r w:rsidR="001874E7">
          <w:rPr>
            <w:noProof/>
            <w:webHidden/>
          </w:rPr>
          <w:fldChar w:fldCharType="separate"/>
        </w:r>
        <w:r w:rsidR="001874E7">
          <w:rPr>
            <w:noProof/>
            <w:webHidden/>
          </w:rPr>
          <w:t>3</w:t>
        </w:r>
        <w:r w:rsidR="001874E7">
          <w:rPr>
            <w:noProof/>
            <w:webHidden/>
          </w:rPr>
          <w:fldChar w:fldCharType="end"/>
        </w:r>
      </w:hyperlink>
    </w:p>
    <w:p w14:paraId="421BAE94" w14:textId="5A7A39D7"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20" w:history="1">
        <w:r w:rsidRPr="001D27F8">
          <w:rPr>
            <w:rStyle w:val="Lienhypertexte"/>
            <w:rFonts w:ascii="Arial Gras" w:hAnsi="Arial Gras"/>
            <w:noProof/>
          </w:rPr>
          <w:t>ARTICLE  2  -</w:t>
        </w:r>
        <w:r w:rsidRPr="001D27F8">
          <w:rPr>
            <w:rStyle w:val="Lienhypertexte"/>
            <w:noProof/>
          </w:rPr>
          <w:t xml:space="preserve"> DOCUMENTS APPLICABLES A LA CONSULTATION</w:t>
        </w:r>
        <w:r>
          <w:rPr>
            <w:noProof/>
            <w:webHidden/>
          </w:rPr>
          <w:tab/>
        </w:r>
        <w:r>
          <w:rPr>
            <w:noProof/>
            <w:webHidden/>
          </w:rPr>
          <w:fldChar w:fldCharType="begin"/>
        </w:r>
        <w:r>
          <w:rPr>
            <w:noProof/>
            <w:webHidden/>
          </w:rPr>
          <w:instrText xml:space="preserve"> PAGEREF _Toc205987520 \h </w:instrText>
        </w:r>
        <w:r>
          <w:rPr>
            <w:noProof/>
            <w:webHidden/>
          </w:rPr>
        </w:r>
        <w:r>
          <w:rPr>
            <w:noProof/>
            <w:webHidden/>
          </w:rPr>
          <w:fldChar w:fldCharType="separate"/>
        </w:r>
        <w:r>
          <w:rPr>
            <w:noProof/>
            <w:webHidden/>
          </w:rPr>
          <w:t>3</w:t>
        </w:r>
        <w:r>
          <w:rPr>
            <w:noProof/>
            <w:webHidden/>
          </w:rPr>
          <w:fldChar w:fldCharType="end"/>
        </w:r>
      </w:hyperlink>
    </w:p>
    <w:p w14:paraId="3B05422D" w14:textId="5CA7E4A7"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21" w:history="1">
        <w:r w:rsidRPr="001D27F8">
          <w:rPr>
            <w:rStyle w:val="Lienhypertexte"/>
            <w:rFonts w:ascii="Arial Gras" w:hAnsi="Arial Gras"/>
            <w:noProof/>
          </w:rPr>
          <w:t>ARTICLE  3  -</w:t>
        </w:r>
        <w:r w:rsidRPr="001D27F8">
          <w:rPr>
            <w:rStyle w:val="Lienhypertexte"/>
            <w:noProof/>
          </w:rPr>
          <w:t xml:space="preserve"> CONDITIONS DE LA CONSULTATION</w:t>
        </w:r>
        <w:r>
          <w:rPr>
            <w:noProof/>
            <w:webHidden/>
          </w:rPr>
          <w:tab/>
        </w:r>
        <w:r>
          <w:rPr>
            <w:noProof/>
            <w:webHidden/>
          </w:rPr>
          <w:fldChar w:fldCharType="begin"/>
        </w:r>
        <w:r>
          <w:rPr>
            <w:noProof/>
            <w:webHidden/>
          </w:rPr>
          <w:instrText xml:space="preserve"> PAGEREF _Toc205987521 \h </w:instrText>
        </w:r>
        <w:r>
          <w:rPr>
            <w:noProof/>
            <w:webHidden/>
          </w:rPr>
        </w:r>
        <w:r>
          <w:rPr>
            <w:noProof/>
            <w:webHidden/>
          </w:rPr>
          <w:fldChar w:fldCharType="separate"/>
        </w:r>
        <w:r>
          <w:rPr>
            <w:noProof/>
            <w:webHidden/>
          </w:rPr>
          <w:t>3</w:t>
        </w:r>
        <w:r>
          <w:rPr>
            <w:noProof/>
            <w:webHidden/>
          </w:rPr>
          <w:fldChar w:fldCharType="end"/>
        </w:r>
      </w:hyperlink>
    </w:p>
    <w:p w14:paraId="53C88D17" w14:textId="716058CC"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22" w:history="1">
        <w:r w:rsidRPr="001D27F8">
          <w:rPr>
            <w:rStyle w:val="Lienhypertexte"/>
            <w:rFonts w:ascii="Arial Gras" w:hAnsi="Arial Gras"/>
            <w:noProof/>
          </w:rPr>
          <w:t>3.1 -</w:t>
        </w:r>
        <w:r w:rsidRPr="001D27F8">
          <w:rPr>
            <w:rStyle w:val="Lienhypertexte"/>
            <w:noProof/>
          </w:rPr>
          <w:t xml:space="preserve"> Procédure</w:t>
        </w:r>
        <w:r>
          <w:rPr>
            <w:noProof/>
            <w:webHidden/>
          </w:rPr>
          <w:tab/>
        </w:r>
        <w:r>
          <w:rPr>
            <w:noProof/>
            <w:webHidden/>
          </w:rPr>
          <w:fldChar w:fldCharType="begin"/>
        </w:r>
        <w:r>
          <w:rPr>
            <w:noProof/>
            <w:webHidden/>
          </w:rPr>
          <w:instrText xml:space="preserve"> PAGEREF _Toc205987522 \h </w:instrText>
        </w:r>
        <w:r>
          <w:rPr>
            <w:noProof/>
            <w:webHidden/>
          </w:rPr>
        </w:r>
        <w:r>
          <w:rPr>
            <w:noProof/>
            <w:webHidden/>
          </w:rPr>
          <w:fldChar w:fldCharType="separate"/>
        </w:r>
        <w:r>
          <w:rPr>
            <w:noProof/>
            <w:webHidden/>
          </w:rPr>
          <w:t>3</w:t>
        </w:r>
        <w:r>
          <w:rPr>
            <w:noProof/>
            <w:webHidden/>
          </w:rPr>
          <w:fldChar w:fldCharType="end"/>
        </w:r>
      </w:hyperlink>
    </w:p>
    <w:p w14:paraId="4FD995E7" w14:textId="63D3A587"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23" w:history="1">
        <w:r w:rsidRPr="001D27F8">
          <w:rPr>
            <w:rStyle w:val="Lienhypertexte"/>
            <w:noProof/>
          </w:rPr>
          <w:t>3.1.1 - Généralités</w:t>
        </w:r>
        <w:r>
          <w:rPr>
            <w:noProof/>
            <w:webHidden/>
          </w:rPr>
          <w:tab/>
        </w:r>
        <w:r>
          <w:rPr>
            <w:noProof/>
            <w:webHidden/>
          </w:rPr>
          <w:fldChar w:fldCharType="begin"/>
        </w:r>
        <w:r>
          <w:rPr>
            <w:noProof/>
            <w:webHidden/>
          </w:rPr>
          <w:instrText xml:space="preserve"> PAGEREF _Toc205987523 \h </w:instrText>
        </w:r>
        <w:r>
          <w:rPr>
            <w:noProof/>
            <w:webHidden/>
          </w:rPr>
        </w:r>
        <w:r>
          <w:rPr>
            <w:noProof/>
            <w:webHidden/>
          </w:rPr>
          <w:fldChar w:fldCharType="separate"/>
        </w:r>
        <w:r>
          <w:rPr>
            <w:noProof/>
            <w:webHidden/>
          </w:rPr>
          <w:t>3</w:t>
        </w:r>
        <w:r>
          <w:rPr>
            <w:noProof/>
            <w:webHidden/>
          </w:rPr>
          <w:fldChar w:fldCharType="end"/>
        </w:r>
      </w:hyperlink>
    </w:p>
    <w:p w14:paraId="6958A3FE" w14:textId="48682ED9"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24" w:history="1">
        <w:r w:rsidRPr="001D27F8">
          <w:rPr>
            <w:rStyle w:val="Lienhypertexte"/>
            <w:noProof/>
          </w:rPr>
          <w:t>3.1.2 - Groupement momentané d’entreprises</w:t>
        </w:r>
        <w:r>
          <w:rPr>
            <w:noProof/>
            <w:webHidden/>
          </w:rPr>
          <w:tab/>
        </w:r>
        <w:r>
          <w:rPr>
            <w:noProof/>
            <w:webHidden/>
          </w:rPr>
          <w:fldChar w:fldCharType="begin"/>
        </w:r>
        <w:r>
          <w:rPr>
            <w:noProof/>
            <w:webHidden/>
          </w:rPr>
          <w:instrText xml:space="preserve"> PAGEREF _Toc205987524 \h </w:instrText>
        </w:r>
        <w:r>
          <w:rPr>
            <w:noProof/>
            <w:webHidden/>
          </w:rPr>
        </w:r>
        <w:r>
          <w:rPr>
            <w:noProof/>
            <w:webHidden/>
          </w:rPr>
          <w:fldChar w:fldCharType="separate"/>
        </w:r>
        <w:r>
          <w:rPr>
            <w:noProof/>
            <w:webHidden/>
          </w:rPr>
          <w:t>4</w:t>
        </w:r>
        <w:r>
          <w:rPr>
            <w:noProof/>
            <w:webHidden/>
          </w:rPr>
          <w:fldChar w:fldCharType="end"/>
        </w:r>
      </w:hyperlink>
    </w:p>
    <w:p w14:paraId="089848C1" w14:textId="47C3C4A9"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25" w:history="1">
        <w:r w:rsidRPr="001D27F8">
          <w:rPr>
            <w:rStyle w:val="Lienhypertexte"/>
            <w:noProof/>
          </w:rPr>
          <w:t>3.1.3 - Variantes</w:t>
        </w:r>
        <w:r>
          <w:rPr>
            <w:noProof/>
            <w:webHidden/>
          </w:rPr>
          <w:tab/>
        </w:r>
        <w:r>
          <w:rPr>
            <w:noProof/>
            <w:webHidden/>
          </w:rPr>
          <w:fldChar w:fldCharType="begin"/>
        </w:r>
        <w:r>
          <w:rPr>
            <w:noProof/>
            <w:webHidden/>
          </w:rPr>
          <w:instrText xml:space="preserve"> PAGEREF _Toc205987525 \h </w:instrText>
        </w:r>
        <w:r>
          <w:rPr>
            <w:noProof/>
            <w:webHidden/>
          </w:rPr>
        </w:r>
        <w:r>
          <w:rPr>
            <w:noProof/>
            <w:webHidden/>
          </w:rPr>
          <w:fldChar w:fldCharType="separate"/>
        </w:r>
        <w:r>
          <w:rPr>
            <w:noProof/>
            <w:webHidden/>
          </w:rPr>
          <w:t>4</w:t>
        </w:r>
        <w:r>
          <w:rPr>
            <w:noProof/>
            <w:webHidden/>
          </w:rPr>
          <w:fldChar w:fldCharType="end"/>
        </w:r>
      </w:hyperlink>
    </w:p>
    <w:p w14:paraId="552BC2CB" w14:textId="5D6AABF4"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26" w:history="1">
        <w:r w:rsidRPr="001D27F8">
          <w:rPr>
            <w:rStyle w:val="Lienhypertexte"/>
            <w:rFonts w:ascii="Arial Gras" w:hAnsi="Arial Gras"/>
            <w:noProof/>
          </w:rPr>
          <w:t>3.2 -</w:t>
        </w:r>
        <w:r w:rsidRPr="001D27F8">
          <w:rPr>
            <w:rStyle w:val="Lienhypertexte"/>
            <w:noProof/>
          </w:rPr>
          <w:t xml:space="preserve"> Visite préalable du site obligatoire</w:t>
        </w:r>
        <w:r>
          <w:rPr>
            <w:noProof/>
            <w:webHidden/>
          </w:rPr>
          <w:tab/>
        </w:r>
        <w:r>
          <w:rPr>
            <w:noProof/>
            <w:webHidden/>
          </w:rPr>
          <w:fldChar w:fldCharType="begin"/>
        </w:r>
        <w:r>
          <w:rPr>
            <w:noProof/>
            <w:webHidden/>
          </w:rPr>
          <w:instrText xml:space="preserve"> PAGEREF _Toc205987526 \h </w:instrText>
        </w:r>
        <w:r>
          <w:rPr>
            <w:noProof/>
            <w:webHidden/>
          </w:rPr>
        </w:r>
        <w:r>
          <w:rPr>
            <w:noProof/>
            <w:webHidden/>
          </w:rPr>
          <w:fldChar w:fldCharType="separate"/>
        </w:r>
        <w:r>
          <w:rPr>
            <w:noProof/>
            <w:webHidden/>
          </w:rPr>
          <w:t>4</w:t>
        </w:r>
        <w:r>
          <w:rPr>
            <w:noProof/>
            <w:webHidden/>
          </w:rPr>
          <w:fldChar w:fldCharType="end"/>
        </w:r>
      </w:hyperlink>
    </w:p>
    <w:p w14:paraId="0ADCC5CF" w14:textId="591A7AC6"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27" w:history="1">
        <w:r w:rsidRPr="001D27F8">
          <w:rPr>
            <w:rStyle w:val="Lienhypertexte"/>
            <w:rFonts w:ascii="Arial Gras" w:hAnsi="Arial Gras"/>
            <w:noProof/>
          </w:rPr>
          <w:t>3.3 -</w:t>
        </w:r>
        <w:r w:rsidRPr="001D27F8">
          <w:rPr>
            <w:rStyle w:val="Lienhypertexte"/>
            <w:noProof/>
          </w:rPr>
          <w:t xml:space="preserve"> Questions des soumissionnaires</w:t>
        </w:r>
        <w:r>
          <w:rPr>
            <w:noProof/>
            <w:webHidden/>
          </w:rPr>
          <w:tab/>
        </w:r>
        <w:r>
          <w:rPr>
            <w:noProof/>
            <w:webHidden/>
          </w:rPr>
          <w:fldChar w:fldCharType="begin"/>
        </w:r>
        <w:r>
          <w:rPr>
            <w:noProof/>
            <w:webHidden/>
          </w:rPr>
          <w:instrText xml:space="preserve"> PAGEREF _Toc205987527 \h </w:instrText>
        </w:r>
        <w:r>
          <w:rPr>
            <w:noProof/>
            <w:webHidden/>
          </w:rPr>
        </w:r>
        <w:r>
          <w:rPr>
            <w:noProof/>
            <w:webHidden/>
          </w:rPr>
          <w:fldChar w:fldCharType="separate"/>
        </w:r>
        <w:r>
          <w:rPr>
            <w:noProof/>
            <w:webHidden/>
          </w:rPr>
          <w:t>5</w:t>
        </w:r>
        <w:r>
          <w:rPr>
            <w:noProof/>
            <w:webHidden/>
          </w:rPr>
          <w:fldChar w:fldCharType="end"/>
        </w:r>
      </w:hyperlink>
    </w:p>
    <w:p w14:paraId="529D446E" w14:textId="3345481C"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28" w:history="1">
        <w:r w:rsidRPr="001D27F8">
          <w:rPr>
            <w:rStyle w:val="Lienhypertexte"/>
            <w:rFonts w:ascii="Arial Gras" w:hAnsi="Arial Gras"/>
            <w:noProof/>
          </w:rPr>
          <w:t>3.4 -</w:t>
        </w:r>
        <w:r w:rsidRPr="001D27F8">
          <w:rPr>
            <w:rStyle w:val="Lienhypertexte"/>
            <w:noProof/>
          </w:rPr>
          <w:t xml:space="preserve"> Conditions de prix</w:t>
        </w:r>
        <w:r>
          <w:rPr>
            <w:noProof/>
            <w:webHidden/>
          </w:rPr>
          <w:tab/>
        </w:r>
        <w:r>
          <w:rPr>
            <w:noProof/>
            <w:webHidden/>
          </w:rPr>
          <w:fldChar w:fldCharType="begin"/>
        </w:r>
        <w:r>
          <w:rPr>
            <w:noProof/>
            <w:webHidden/>
          </w:rPr>
          <w:instrText xml:space="preserve"> PAGEREF _Toc205987528 \h </w:instrText>
        </w:r>
        <w:r>
          <w:rPr>
            <w:noProof/>
            <w:webHidden/>
          </w:rPr>
        </w:r>
        <w:r>
          <w:rPr>
            <w:noProof/>
            <w:webHidden/>
          </w:rPr>
          <w:fldChar w:fldCharType="separate"/>
        </w:r>
        <w:r>
          <w:rPr>
            <w:noProof/>
            <w:webHidden/>
          </w:rPr>
          <w:t>5</w:t>
        </w:r>
        <w:r>
          <w:rPr>
            <w:noProof/>
            <w:webHidden/>
          </w:rPr>
          <w:fldChar w:fldCharType="end"/>
        </w:r>
      </w:hyperlink>
    </w:p>
    <w:p w14:paraId="76570C92" w14:textId="7E515720"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29" w:history="1">
        <w:r w:rsidRPr="001D27F8">
          <w:rPr>
            <w:rStyle w:val="Lienhypertexte"/>
            <w:rFonts w:ascii="Arial Gras" w:hAnsi="Arial Gras"/>
            <w:noProof/>
          </w:rPr>
          <w:t>3.5 -</w:t>
        </w:r>
        <w:r w:rsidRPr="001D27F8">
          <w:rPr>
            <w:rStyle w:val="Lienhypertexte"/>
            <w:noProof/>
          </w:rPr>
          <w:t xml:space="preserve"> Sous-traitance</w:t>
        </w:r>
        <w:r>
          <w:rPr>
            <w:noProof/>
            <w:webHidden/>
          </w:rPr>
          <w:tab/>
        </w:r>
        <w:r>
          <w:rPr>
            <w:noProof/>
            <w:webHidden/>
          </w:rPr>
          <w:fldChar w:fldCharType="begin"/>
        </w:r>
        <w:r>
          <w:rPr>
            <w:noProof/>
            <w:webHidden/>
          </w:rPr>
          <w:instrText xml:space="preserve"> PAGEREF _Toc205987529 \h </w:instrText>
        </w:r>
        <w:r>
          <w:rPr>
            <w:noProof/>
            <w:webHidden/>
          </w:rPr>
        </w:r>
        <w:r>
          <w:rPr>
            <w:noProof/>
            <w:webHidden/>
          </w:rPr>
          <w:fldChar w:fldCharType="separate"/>
        </w:r>
        <w:r>
          <w:rPr>
            <w:noProof/>
            <w:webHidden/>
          </w:rPr>
          <w:t>5</w:t>
        </w:r>
        <w:r>
          <w:rPr>
            <w:noProof/>
            <w:webHidden/>
          </w:rPr>
          <w:fldChar w:fldCharType="end"/>
        </w:r>
      </w:hyperlink>
    </w:p>
    <w:p w14:paraId="048A2A5D" w14:textId="29F71024"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30" w:history="1">
        <w:r w:rsidRPr="001D27F8">
          <w:rPr>
            <w:rStyle w:val="Lienhypertexte"/>
            <w:rFonts w:ascii="Arial Gras" w:hAnsi="Arial Gras"/>
            <w:noProof/>
          </w:rPr>
          <w:t>3.6 -</w:t>
        </w:r>
        <w:r w:rsidRPr="001D27F8">
          <w:rPr>
            <w:rStyle w:val="Lienhypertexte"/>
            <w:noProof/>
          </w:rPr>
          <w:t xml:space="preserve"> Confidentialité</w:t>
        </w:r>
        <w:r>
          <w:rPr>
            <w:noProof/>
            <w:webHidden/>
          </w:rPr>
          <w:tab/>
        </w:r>
        <w:r>
          <w:rPr>
            <w:noProof/>
            <w:webHidden/>
          </w:rPr>
          <w:fldChar w:fldCharType="begin"/>
        </w:r>
        <w:r>
          <w:rPr>
            <w:noProof/>
            <w:webHidden/>
          </w:rPr>
          <w:instrText xml:space="preserve"> PAGEREF _Toc205987530 \h </w:instrText>
        </w:r>
        <w:r>
          <w:rPr>
            <w:noProof/>
            <w:webHidden/>
          </w:rPr>
        </w:r>
        <w:r>
          <w:rPr>
            <w:noProof/>
            <w:webHidden/>
          </w:rPr>
          <w:fldChar w:fldCharType="separate"/>
        </w:r>
        <w:r>
          <w:rPr>
            <w:noProof/>
            <w:webHidden/>
          </w:rPr>
          <w:t>6</w:t>
        </w:r>
        <w:r>
          <w:rPr>
            <w:noProof/>
            <w:webHidden/>
          </w:rPr>
          <w:fldChar w:fldCharType="end"/>
        </w:r>
      </w:hyperlink>
    </w:p>
    <w:p w14:paraId="4387E5DC" w14:textId="60E02E78"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31" w:history="1">
        <w:r w:rsidRPr="001D27F8">
          <w:rPr>
            <w:rStyle w:val="Lienhypertexte"/>
            <w:rFonts w:ascii="Arial Gras" w:hAnsi="Arial Gras"/>
            <w:noProof/>
          </w:rPr>
          <w:t>3.7 -</w:t>
        </w:r>
        <w:r w:rsidRPr="001D27F8">
          <w:rPr>
            <w:rStyle w:val="Lienhypertexte"/>
            <w:noProof/>
          </w:rPr>
          <w:t xml:space="preserve"> Validité des offres</w:t>
        </w:r>
        <w:r>
          <w:rPr>
            <w:noProof/>
            <w:webHidden/>
          </w:rPr>
          <w:tab/>
        </w:r>
        <w:r>
          <w:rPr>
            <w:noProof/>
            <w:webHidden/>
          </w:rPr>
          <w:fldChar w:fldCharType="begin"/>
        </w:r>
        <w:r>
          <w:rPr>
            <w:noProof/>
            <w:webHidden/>
          </w:rPr>
          <w:instrText xml:space="preserve"> PAGEREF _Toc205987531 \h </w:instrText>
        </w:r>
        <w:r>
          <w:rPr>
            <w:noProof/>
            <w:webHidden/>
          </w:rPr>
        </w:r>
        <w:r>
          <w:rPr>
            <w:noProof/>
            <w:webHidden/>
          </w:rPr>
          <w:fldChar w:fldCharType="separate"/>
        </w:r>
        <w:r>
          <w:rPr>
            <w:noProof/>
            <w:webHidden/>
          </w:rPr>
          <w:t>6</w:t>
        </w:r>
        <w:r>
          <w:rPr>
            <w:noProof/>
            <w:webHidden/>
          </w:rPr>
          <w:fldChar w:fldCharType="end"/>
        </w:r>
      </w:hyperlink>
    </w:p>
    <w:p w14:paraId="4F8A0BFA" w14:textId="097A61A6"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32" w:history="1">
        <w:r w:rsidRPr="001D27F8">
          <w:rPr>
            <w:rStyle w:val="Lienhypertexte"/>
            <w:rFonts w:ascii="Arial Gras" w:hAnsi="Arial Gras"/>
            <w:noProof/>
          </w:rPr>
          <w:t>3.8 -</w:t>
        </w:r>
        <w:r w:rsidRPr="001D27F8">
          <w:rPr>
            <w:rStyle w:val="Lienhypertexte"/>
            <w:noProof/>
          </w:rPr>
          <w:t xml:space="preserve"> Utilisation de la plateforme de dématérialisation du CEA (PLACE)</w:t>
        </w:r>
        <w:r>
          <w:rPr>
            <w:noProof/>
            <w:webHidden/>
          </w:rPr>
          <w:tab/>
        </w:r>
        <w:r>
          <w:rPr>
            <w:noProof/>
            <w:webHidden/>
          </w:rPr>
          <w:fldChar w:fldCharType="begin"/>
        </w:r>
        <w:r>
          <w:rPr>
            <w:noProof/>
            <w:webHidden/>
          </w:rPr>
          <w:instrText xml:space="preserve"> PAGEREF _Toc205987532 \h </w:instrText>
        </w:r>
        <w:r>
          <w:rPr>
            <w:noProof/>
            <w:webHidden/>
          </w:rPr>
        </w:r>
        <w:r>
          <w:rPr>
            <w:noProof/>
            <w:webHidden/>
          </w:rPr>
          <w:fldChar w:fldCharType="separate"/>
        </w:r>
        <w:r>
          <w:rPr>
            <w:noProof/>
            <w:webHidden/>
          </w:rPr>
          <w:t>6</w:t>
        </w:r>
        <w:r>
          <w:rPr>
            <w:noProof/>
            <w:webHidden/>
          </w:rPr>
          <w:fldChar w:fldCharType="end"/>
        </w:r>
      </w:hyperlink>
    </w:p>
    <w:p w14:paraId="7DFA549A" w14:textId="67A7BB9A"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33" w:history="1">
        <w:r w:rsidRPr="001D27F8">
          <w:rPr>
            <w:rStyle w:val="Lienhypertexte"/>
            <w:rFonts w:ascii="Arial Gras" w:hAnsi="Arial Gras"/>
            <w:noProof/>
          </w:rPr>
          <w:t>ARTICLE  4  -</w:t>
        </w:r>
        <w:r w:rsidRPr="001D27F8">
          <w:rPr>
            <w:rStyle w:val="Lienhypertexte"/>
            <w:noProof/>
          </w:rPr>
          <w:t xml:space="preserve"> PRESENTATION DE LA CANDIDATURE ET DE L’OFFRE</w:t>
        </w:r>
        <w:r>
          <w:rPr>
            <w:noProof/>
            <w:webHidden/>
          </w:rPr>
          <w:tab/>
        </w:r>
        <w:r>
          <w:rPr>
            <w:noProof/>
            <w:webHidden/>
          </w:rPr>
          <w:fldChar w:fldCharType="begin"/>
        </w:r>
        <w:r>
          <w:rPr>
            <w:noProof/>
            <w:webHidden/>
          </w:rPr>
          <w:instrText xml:space="preserve"> PAGEREF _Toc205987533 \h </w:instrText>
        </w:r>
        <w:r>
          <w:rPr>
            <w:noProof/>
            <w:webHidden/>
          </w:rPr>
        </w:r>
        <w:r>
          <w:rPr>
            <w:noProof/>
            <w:webHidden/>
          </w:rPr>
          <w:fldChar w:fldCharType="separate"/>
        </w:r>
        <w:r>
          <w:rPr>
            <w:noProof/>
            <w:webHidden/>
          </w:rPr>
          <w:t>6</w:t>
        </w:r>
        <w:r>
          <w:rPr>
            <w:noProof/>
            <w:webHidden/>
          </w:rPr>
          <w:fldChar w:fldCharType="end"/>
        </w:r>
      </w:hyperlink>
    </w:p>
    <w:p w14:paraId="078C8F89" w14:textId="03697BBE"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34" w:history="1">
        <w:r w:rsidRPr="001D27F8">
          <w:rPr>
            <w:rStyle w:val="Lienhypertexte"/>
            <w:rFonts w:ascii="Arial Gras" w:hAnsi="Arial Gras"/>
            <w:noProof/>
          </w:rPr>
          <w:t>4.1 -</w:t>
        </w:r>
        <w:r w:rsidRPr="001D27F8">
          <w:rPr>
            <w:rStyle w:val="Lienhypertexte"/>
            <w:noProof/>
          </w:rPr>
          <w:t xml:space="preserve"> Dossier « Candidature » :</w:t>
        </w:r>
        <w:r>
          <w:rPr>
            <w:noProof/>
            <w:webHidden/>
          </w:rPr>
          <w:tab/>
        </w:r>
        <w:r>
          <w:rPr>
            <w:noProof/>
            <w:webHidden/>
          </w:rPr>
          <w:fldChar w:fldCharType="begin"/>
        </w:r>
        <w:r>
          <w:rPr>
            <w:noProof/>
            <w:webHidden/>
          </w:rPr>
          <w:instrText xml:space="preserve"> PAGEREF _Toc205987534 \h </w:instrText>
        </w:r>
        <w:r>
          <w:rPr>
            <w:noProof/>
            <w:webHidden/>
          </w:rPr>
        </w:r>
        <w:r>
          <w:rPr>
            <w:noProof/>
            <w:webHidden/>
          </w:rPr>
          <w:fldChar w:fldCharType="separate"/>
        </w:r>
        <w:r>
          <w:rPr>
            <w:noProof/>
            <w:webHidden/>
          </w:rPr>
          <w:t>6</w:t>
        </w:r>
        <w:r>
          <w:rPr>
            <w:noProof/>
            <w:webHidden/>
          </w:rPr>
          <w:fldChar w:fldCharType="end"/>
        </w:r>
      </w:hyperlink>
    </w:p>
    <w:p w14:paraId="366B2A5A" w14:textId="740A4F8A"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35" w:history="1">
        <w:r w:rsidRPr="001D27F8">
          <w:rPr>
            <w:rStyle w:val="Lienhypertexte"/>
            <w:rFonts w:ascii="Arial Gras" w:hAnsi="Arial Gras"/>
            <w:noProof/>
          </w:rPr>
          <w:t>4.2 -</w:t>
        </w:r>
        <w:r w:rsidRPr="001D27F8">
          <w:rPr>
            <w:rStyle w:val="Lienhypertexte"/>
            <w:noProof/>
          </w:rPr>
          <w:t xml:space="preserve"> Dossier « Offre » :</w:t>
        </w:r>
        <w:r>
          <w:rPr>
            <w:noProof/>
            <w:webHidden/>
          </w:rPr>
          <w:tab/>
        </w:r>
        <w:r>
          <w:rPr>
            <w:noProof/>
            <w:webHidden/>
          </w:rPr>
          <w:fldChar w:fldCharType="begin"/>
        </w:r>
        <w:r>
          <w:rPr>
            <w:noProof/>
            <w:webHidden/>
          </w:rPr>
          <w:instrText xml:space="preserve"> PAGEREF _Toc205987535 \h </w:instrText>
        </w:r>
        <w:r>
          <w:rPr>
            <w:noProof/>
            <w:webHidden/>
          </w:rPr>
        </w:r>
        <w:r>
          <w:rPr>
            <w:noProof/>
            <w:webHidden/>
          </w:rPr>
          <w:fldChar w:fldCharType="separate"/>
        </w:r>
        <w:r>
          <w:rPr>
            <w:noProof/>
            <w:webHidden/>
          </w:rPr>
          <w:t>7</w:t>
        </w:r>
        <w:r>
          <w:rPr>
            <w:noProof/>
            <w:webHidden/>
          </w:rPr>
          <w:fldChar w:fldCharType="end"/>
        </w:r>
      </w:hyperlink>
    </w:p>
    <w:p w14:paraId="48447F49" w14:textId="1662F4BE"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36" w:history="1">
        <w:r w:rsidRPr="001D27F8">
          <w:rPr>
            <w:rStyle w:val="Lienhypertexte"/>
            <w:noProof/>
          </w:rPr>
          <w:t>4.2.1 - Offre administrative :</w:t>
        </w:r>
        <w:r>
          <w:rPr>
            <w:noProof/>
            <w:webHidden/>
          </w:rPr>
          <w:tab/>
        </w:r>
        <w:r>
          <w:rPr>
            <w:noProof/>
            <w:webHidden/>
          </w:rPr>
          <w:fldChar w:fldCharType="begin"/>
        </w:r>
        <w:r>
          <w:rPr>
            <w:noProof/>
            <w:webHidden/>
          </w:rPr>
          <w:instrText xml:space="preserve"> PAGEREF _Toc205987536 \h </w:instrText>
        </w:r>
        <w:r>
          <w:rPr>
            <w:noProof/>
            <w:webHidden/>
          </w:rPr>
        </w:r>
        <w:r>
          <w:rPr>
            <w:noProof/>
            <w:webHidden/>
          </w:rPr>
          <w:fldChar w:fldCharType="separate"/>
        </w:r>
        <w:r>
          <w:rPr>
            <w:noProof/>
            <w:webHidden/>
          </w:rPr>
          <w:t>7</w:t>
        </w:r>
        <w:r>
          <w:rPr>
            <w:noProof/>
            <w:webHidden/>
          </w:rPr>
          <w:fldChar w:fldCharType="end"/>
        </w:r>
      </w:hyperlink>
    </w:p>
    <w:p w14:paraId="06D3DD07" w14:textId="2479768F"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37" w:history="1">
        <w:r w:rsidRPr="001D27F8">
          <w:rPr>
            <w:rStyle w:val="Lienhypertexte"/>
            <w:noProof/>
          </w:rPr>
          <w:t>4.2.2 - Offre technique :</w:t>
        </w:r>
        <w:r>
          <w:rPr>
            <w:noProof/>
            <w:webHidden/>
          </w:rPr>
          <w:tab/>
        </w:r>
        <w:r>
          <w:rPr>
            <w:noProof/>
            <w:webHidden/>
          </w:rPr>
          <w:fldChar w:fldCharType="begin"/>
        </w:r>
        <w:r>
          <w:rPr>
            <w:noProof/>
            <w:webHidden/>
          </w:rPr>
          <w:instrText xml:space="preserve"> PAGEREF _Toc205987537 \h </w:instrText>
        </w:r>
        <w:r>
          <w:rPr>
            <w:noProof/>
            <w:webHidden/>
          </w:rPr>
        </w:r>
        <w:r>
          <w:rPr>
            <w:noProof/>
            <w:webHidden/>
          </w:rPr>
          <w:fldChar w:fldCharType="separate"/>
        </w:r>
        <w:r>
          <w:rPr>
            <w:noProof/>
            <w:webHidden/>
          </w:rPr>
          <w:t>8</w:t>
        </w:r>
        <w:r>
          <w:rPr>
            <w:noProof/>
            <w:webHidden/>
          </w:rPr>
          <w:fldChar w:fldCharType="end"/>
        </w:r>
      </w:hyperlink>
    </w:p>
    <w:p w14:paraId="08D3104A" w14:textId="44436624"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38" w:history="1">
        <w:r w:rsidRPr="001D27F8">
          <w:rPr>
            <w:rStyle w:val="Lienhypertexte"/>
            <w:noProof/>
          </w:rPr>
          <w:t>4.2.3 - Offre commerciale :</w:t>
        </w:r>
        <w:r>
          <w:rPr>
            <w:noProof/>
            <w:webHidden/>
          </w:rPr>
          <w:tab/>
        </w:r>
        <w:r>
          <w:rPr>
            <w:noProof/>
            <w:webHidden/>
          </w:rPr>
          <w:fldChar w:fldCharType="begin"/>
        </w:r>
        <w:r>
          <w:rPr>
            <w:noProof/>
            <w:webHidden/>
          </w:rPr>
          <w:instrText xml:space="preserve"> PAGEREF _Toc205987538 \h </w:instrText>
        </w:r>
        <w:r>
          <w:rPr>
            <w:noProof/>
            <w:webHidden/>
          </w:rPr>
        </w:r>
        <w:r>
          <w:rPr>
            <w:noProof/>
            <w:webHidden/>
          </w:rPr>
          <w:fldChar w:fldCharType="separate"/>
        </w:r>
        <w:r>
          <w:rPr>
            <w:noProof/>
            <w:webHidden/>
          </w:rPr>
          <w:t>9</w:t>
        </w:r>
        <w:r>
          <w:rPr>
            <w:noProof/>
            <w:webHidden/>
          </w:rPr>
          <w:fldChar w:fldCharType="end"/>
        </w:r>
      </w:hyperlink>
    </w:p>
    <w:p w14:paraId="2424A9F2" w14:textId="2CEE6E79"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39" w:history="1">
        <w:r w:rsidRPr="001D27F8">
          <w:rPr>
            <w:rStyle w:val="Lienhypertexte"/>
            <w:rFonts w:ascii="Arial Gras" w:hAnsi="Arial Gras"/>
            <w:noProof/>
          </w:rPr>
          <w:t>ARTICLE  5  -</w:t>
        </w:r>
        <w:r w:rsidRPr="001D27F8">
          <w:rPr>
            <w:rStyle w:val="Lienhypertexte"/>
            <w:noProof/>
          </w:rPr>
          <w:t xml:space="preserve"> REMISE DES OFFRES ET DES CANDIDATURES</w:t>
        </w:r>
        <w:r>
          <w:rPr>
            <w:noProof/>
            <w:webHidden/>
          </w:rPr>
          <w:tab/>
        </w:r>
        <w:r>
          <w:rPr>
            <w:noProof/>
            <w:webHidden/>
          </w:rPr>
          <w:fldChar w:fldCharType="begin"/>
        </w:r>
        <w:r>
          <w:rPr>
            <w:noProof/>
            <w:webHidden/>
          </w:rPr>
          <w:instrText xml:space="preserve"> PAGEREF _Toc205987539 \h </w:instrText>
        </w:r>
        <w:r>
          <w:rPr>
            <w:noProof/>
            <w:webHidden/>
          </w:rPr>
        </w:r>
        <w:r>
          <w:rPr>
            <w:noProof/>
            <w:webHidden/>
          </w:rPr>
          <w:fldChar w:fldCharType="separate"/>
        </w:r>
        <w:r>
          <w:rPr>
            <w:noProof/>
            <w:webHidden/>
          </w:rPr>
          <w:t>9</w:t>
        </w:r>
        <w:r>
          <w:rPr>
            <w:noProof/>
            <w:webHidden/>
          </w:rPr>
          <w:fldChar w:fldCharType="end"/>
        </w:r>
      </w:hyperlink>
    </w:p>
    <w:p w14:paraId="2D987232" w14:textId="2C64D6BD"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0" w:history="1">
        <w:r w:rsidRPr="001D27F8">
          <w:rPr>
            <w:rStyle w:val="Lienhypertexte"/>
            <w:rFonts w:ascii="Arial Gras" w:hAnsi="Arial Gras"/>
            <w:noProof/>
          </w:rPr>
          <w:t>5.1 -</w:t>
        </w:r>
        <w:r w:rsidRPr="001D27F8">
          <w:rPr>
            <w:rStyle w:val="Lienhypertexte"/>
            <w:noProof/>
          </w:rPr>
          <w:t xml:space="preserve"> Date limite de remise des candidatures et des offres</w:t>
        </w:r>
        <w:r>
          <w:rPr>
            <w:noProof/>
            <w:webHidden/>
          </w:rPr>
          <w:tab/>
        </w:r>
        <w:r>
          <w:rPr>
            <w:noProof/>
            <w:webHidden/>
          </w:rPr>
          <w:fldChar w:fldCharType="begin"/>
        </w:r>
        <w:r>
          <w:rPr>
            <w:noProof/>
            <w:webHidden/>
          </w:rPr>
          <w:instrText xml:space="preserve"> PAGEREF _Toc205987540 \h </w:instrText>
        </w:r>
        <w:r>
          <w:rPr>
            <w:noProof/>
            <w:webHidden/>
          </w:rPr>
        </w:r>
        <w:r>
          <w:rPr>
            <w:noProof/>
            <w:webHidden/>
          </w:rPr>
          <w:fldChar w:fldCharType="separate"/>
        </w:r>
        <w:r>
          <w:rPr>
            <w:noProof/>
            <w:webHidden/>
          </w:rPr>
          <w:t>9</w:t>
        </w:r>
        <w:r>
          <w:rPr>
            <w:noProof/>
            <w:webHidden/>
          </w:rPr>
          <w:fldChar w:fldCharType="end"/>
        </w:r>
      </w:hyperlink>
    </w:p>
    <w:p w14:paraId="4C61B45E" w14:textId="26A24BEF"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1" w:history="1">
        <w:r w:rsidRPr="001D27F8">
          <w:rPr>
            <w:rStyle w:val="Lienhypertexte"/>
            <w:rFonts w:ascii="Arial Gras" w:hAnsi="Arial Gras"/>
            <w:noProof/>
          </w:rPr>
          <w:t>5.2 -</w:t>
        </w:r>
        <w:r w:rsidRPr="001D27F8">
          <w:rPr>
            <w:rStyle w:val="Lienhypertexte"/>
            <w:noProof/>
          </w:rPr>
          <w:t xml:space="preserve"> Forme de remise des candidatures et des offres</w:t>
        </w:r>
        <w:r>
          <w:rPr>
            <w:noProof/>
            <w:webHidden/>
          </w:rPr>
          <w:tab/>
        </w:r>
        <w:r>
          <w:rPr>
            <w:noProof/>
            <w:webHidden/>
          </w:rPr>
          <w:fldChar w:fldCharType="begin"/>
        </w:r>
        <w:r>
          <w:rPr>
            <w:noProof/>
            <w:webHidden/>
          </w:rPr>
          <w:instrText xml:space="preserve"> PAGEREF _Toc205987541 \h </w:instrText>
        </w:r>
        <w:r>
          <w:rPr>
            <w:noProof/>
            <w:webHidden/>
          </w:rPr>
        </w:r>
        <w:r>
          <w:rPr>
            <w:noProof/>
            <w:webHidden/>
          </w:rPr>
          <w:fldChar w:fldCharType="separate"/>
        </w:r>
        <w:r>
          <w:rPr>
            <w:noProof/>
            <w:webHidden/>
          </w:rPr>
          <w:t>9</w:t>
        </w:r>
        <w:r>
          <w:rPr>
            <w:noProof/>
            <w:webHidden/>
          </w:rPr>
          <w:fldChar w:fldCharType="end"/>
        </w:r>
      </w:hyperlink>
    </w:p>
    <w:p w14:paraId="5B514992" w14:textId="14DE8BB2" w:rsidR="001874E7" w:rsidRDefault="001874E7">
      <w:pPr>
        <w:pStyle w:val="TM3"/>
        <w:tabs>
          <w:tab w:val="right" w:leader="dot" w:pos="8495"/>
        </w:tabs>
        <w:rPr>
          <w:rFonts w:asciiTheme="minorHAnsi" w:eastAsiaTheme="minorEastAsia" w:hAnsiTheme="minorHAnsi" w:cstheme="minorBidi"/>
          <w:i w:val="0"/>
          <w:iCs w:val="0"/>
          <w:noProof/>
          <w:sz w:val="22"/>
          <w:szCs w:val="22"/>
        </w:rPr>
      </w:pPr>
      <w:hyperlink w:anchor="_Toc205987542" w:history="1">
        <w:r w:rsidRPr="001D27F8">
          <w:rPr>
            <w:rStyle w:val="Lienhypertexte"/>
            <w:noProof/>
          </w:rPr>
          <w:t>5.2.1 - Version dématérialisée</w:t>
        </w:r>
        <w:r>
          <w:rPr>
            <w:noProof/>
            <w:webHidden/>
          </w:rPr>
          <w:tab/>
        </w:r>
        <w:r>
          <w:rPr>
            <w:noProof/>
            <w:webHidden/>
          </w:rPr>
          <w:fldChar w:fldCharType="begin"/>
        </w:r>
        <w:r>
          <w:rPr>
            <w:noProof/>
            <w:webHidden/>
          </w:rPr>
          <w:instrText xml:space="preserve"> PAGEREF _Toc205987542 \h </w:instrText>
        </w:r>
        <w:r>
          <w:rPr>
            <w:noProof/>
            <w:webHidden/>
          </w:rPr>
        </w:r>
        <w:r>
          <w:rPr>
            <w:noProof/>
            <w:webHidden/>
          </w:rPr>
          <w:fldChar w:fldCharType="separate"/>
        </w:r>
        <w:r>
          <w:rPr>
            <w:noProof/>
            <w:webHidden/>
          </w:rPr>
          <w:t>9</w:t>
        </w:r>
        <w:r>
          <w:rPr>
            <w:noProof/>
            <w:webHidden/>
          </w:rPr>
          <w:fldChar w:fldCharType="end"/>
        </w:r>
      </w:hyperlink>
    </w:p>
    <w:p w14:paraId="5880548F" w14:textId="2EEF85AB"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43" w:history="1">
        <w:r w:rsidRPr="001D27F8">
          <w:rPr>
            <w:rStyle w:val="Lienhypertexte"/>
            <w:rFonts w:ascii="Arial Gras" w:hAnsi="Arial Gras"/>
            <w:noProof/>
          </w:rPr>
          <w:t>ARTICLE  6  -</w:t>
        </w:r>
        <w:r w:rsidRPr="001D27F8">
          <w:rPr>
            <w:rStyle w:val="Lienhypertexte"/>
            <w:noProof/>
          </w:rPr>
          <w:t xml:space="preserve"> VERIFICATION DES CANDIDATURES ET JUGEMENT DES OFFRES</w:t>
        </w:r>
        <w:r>
          <w:rPr>
            <w:noProof/>
            <w:webHidden/>
          </w:rPr>
          <w:tab/>
        </w:r>
        <w:r>
          <w:rPr>
            <w:noProof/>
            <w:webHidden/>
          </w:rPr>
          <w:fldChar w:fldCharType="begin"/>
        </w:r>
        <w:r>
          <w:rPr>
            <w:noProof/>
            <w:webHidden/>
          </w:rPr>
          <w:instrText xml:space="preserve"> PAGEREF _Toc205987543 \h </w:instrText>
        </w:r>
        <w:r>
          <w:rPr>
            <w:noProof/>
            <w:webHidden/>
          </w:rPr>
        </w:r>
        <w:r>
          <w:rPr>
            <w:noProof/>
            <w:webHidden/>
          </w:rPr>
          <w:fldChar w:fldCharType="separate"/>
        </w:r>
        <w:r>
          <w:rPr>
            <w:noProof/>
            <w:webHidden/>
          </w:rPr>
          <w:t>9</w:t>
        </w:r>
        <w:r>
          <w:rPr>
            <w:noProof/>
            <w:webHidden/>
          </w:rPr>
          <w:fldChar w:fldCharType="end"/>
        </w:r>
      </w:hyperlink>
    </w:p>
    <w:p w14:paraId="4E38C8B7" w14:textId="265358AB"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4" w:history="1">
        <w:r w:rsidRPr="001D27F8">
          <w:rPr>
            <w:rStyle w:val="Lienhypertexte"/>
            <w:rFonts w:ascii="Arial Gras" w:hAnsi="Arial Gras"/>
            <w:noProof/>
          </w:rPr>
          <w:t>6.1 -</w:t>
        </w:r>
        <w:r w:rsidRPr="001D27F8">
          <w:rPr>
            <w:rStyle w:val="Lienhypertexte"/>
            <w:noProof/>
          </w:rPr>
          <w:t xml:space="preserve"> Vérification des candidatures</w:t>
        </w:r>
        <w:r>
          <w:rPr>
            <w:noProof/>
            <w:webHidden/>
          </w:rPr>
          <w:tab/>
        </w:r>
        <w:r>
          <w:rPr>
            <w:noProof/>
            <w:webHidden/>
          </w:rPr>
          <w:fldChar w:fldCharType="begin"/>
        </w:r>
        <w:r>
          <w:rPr>
            <w:noProof/>
            <w:webHidden/>
          </w:rPr>
          <w:instrText xml:space="preserve"> PAGEREF _Toc205987544 \h </w:instrText>
        </w:r>
        <w:r>
          <w:rPr>
            <w:noProof/>
            <w:webHidden/>
          </w:rPr>
        </w:r>
        <w:r>
          <w:rPr>
            <w:noProof/>
            <w:webHidden/>
          </w:rPr>
          <w:fldChar w:fldCharType="separate"/>
        </w:r>
        <w:r>
          <w:rPr>
            <w:noProof/>
            <w:webHidden/>
          </w:rPr>
          <w:t>10</w:t>
        </w:r>
        <w:r>
          <w:rPr>
            <w:noProof/>
            <w:webHidden/>
          </w:rPr>
          <w:fldChar w:fldCharType="end"/>
        </w:r>
      </w:hyperlink>
    </w:p>
    <w:p w14:paraId="7378FB5B" w14:textId="51ED92AE"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5" w:history="1">
        <w:r w:rsidRPr="001D27F8">
          <w:rPr>
            <w:rStyle w:val="Lienhypertexte"/>
            <w:rFonts w:ascii="Arial Gras" w:hAnsi="Arial Gras"/>
            <w:noProof/>
          </w:rPr>
          <w:t>6.2 -</w:t>
        </w:r>
        <w:r w:rsidRPr="001D27F8">
          <w:rPr>
            <w:rStyle w:val="Lienhypertexte"/>
            <w:noProof/>
          </w:rPr>
          <w:t xml:space="preserve"> Critères de sélection des offres</w:t>
        </w:r>
        <w:r>
          <w:rPr>
            <w:noProof/>
            <w:webHidden/>
          </w:rPr>
          <w:tab/>
        </w:r>
        <w:r>
          <w:rPr>
            <w:noProof/>
            <w:webHidden/>
          </w:rPr>
          <w:fldChar w:fldCharType="begin"/>
        </w:r>
        <w:r>
          <w:rPr>
            <w:noProof/>
            <w:webHidden/>
          </w:rPr>
          <w:instrText xml:space="preserve"> PAGEREF _Toc205987545 \h </w:instrText>
        </w:r>
        <w:r>
          <w:rPr>
            <w:noProof/>
            <w:webHidden/>
          </w:rPr>
        </w:r>
        <w:r>
          <w:rPr>
            <w:noProof/>
            <w:webHidden/>
          </w:rPr>
          <w:fldChar w:fldCharType="separate"/>
        </w:r>
        <w:r>
          <w:rPr>
            <w:noProof/>
            <w:webHidden/>
          </w:rPr>
          <w:t>10</w:t>
        </w:r>
        <w:r>
          <w:rPr>
            <w:noProof/>
            <w:webHidden/>
          </w:rPr>
          <w:fldChar w:fldCharType="end"/>
        </w:r>
      </w:hyperlink>
    </w:p>
    <w:p w14:paraId="034FBAF6" w14:textId="5F95CE20"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46" w:history="1">
        <w:r w:rsidRPr="001D27F8">
          <w:rPr>
            <w:rStyle w:val="Lienhypertexte"/>
            <w:rFonts w:ascii="Arial Gras" w:hAnsi="Arial Gras"/>
            <w:noProof/>
          </w:rPr>
          <w:t>ARTICLE  7  -</w:t>
        </w:r>
        <w:r w:rsidRPr="001D27F8">
          <w:rPr>
            <w:rStyle w:val="Lienhypertexte"/>
            <w:noProof/>
          </w:rPr>
          <w:t xml:space="preserve"> DOCUMENTS RELATIFS AU RESPECT DE LA REGLEMENTATION FISCALE ET SOCIALE A FOURNIR PAR L’ATTRIBUTAIRE DU MARCHE</w:t>
        </w:r>
        <w:r>
          <w:rPr>
            <w:noProof/>
            <w:webHidden/>
          </w:rPr>
          <w:tab/>
        </w:r>
        <w:r>
          <w:rPr>
            <w:noProof/>
            <w:webHidden/>
          </w:rPr>
          <w:fldChar w:fldCharType="begin"/>
        </w:r>
        <w:r>
          <w:rPr>
            <w:noProof/>
            <w:webHidden/>
          </w:rPr>
          <w:instrText xml:space="preserve"> PAGEREF _Toc205987546 \h </w:instrText>
        </w:r>
        <w:r>
          <w:rPr>
            <w:noProof/>
            <w:webHidden/>
          </w:rPr>
        </w:r>
        <w:r>
          <w:rPr>
            <w:noProof/>
            <w:webHidden/>
          </w:rPr>
          <w:fldChar w:fldCharType="separate"/>
        </w:r>
        <w:r>
          <w:rPr>
            <w:noProof/>
            <w:webHidden/>
          </w:rPr>
          <w:t>10</w:t>
        </w:r>
        <w:r>
          <w:rPr>
            <w:noProof/>
            <w:webHidden/>
          </w:rPr>
          <w:fldChar w:fldCharType="end"/>
        </w:r>
      </w:hyperlink>
    </w:p>
    <w:p w14:paraId="24C42E3C" w14:textId="201E8235"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47" w:history="1">
        <w:r w:rsidRPr="001D27F8">
          <w:rPr>
            <w:rStyle w:val="Lienhypertexte"/>
            <w:rFonts w:ascii="Arial Gras" w:hAnsi="Arial Gras"/>
            <w:noProof/>
          </w:rPr>
          <w:t>ARTICLE  8  -</w:t>
        </w:r>
        <w:r w:rsidRPr="001D27F8">
          <w:rPr>
            <w:rStyle w:val="Lienhypertexte"/>
            <w:noProof/>
          </w:rPr>
          <w:t xml:space="preserve"> RENSEIGNEMENTS COMPLEMENTAIRES</w:t>
        </w:r>
        <w:r>
          <w:rPr>
            <w:noProof/>
            <w:webHidden/>
          </w:rPr>
          <w:tab/>
        </w:r>
        <w:r>
          <w:rPr>
            <w:noProof/>
            <w:webHidden/>
          </w:rPr>
          <w:fldChar w:fldCharType="begin"/>
        </w:r>
        <w:r>
          <w:rPr>
            <w:noProof/>
            <w:webHidden/>
          </w:rPr>
          <w:instrText xml:space="preserve"> PAGEREF _Toc205987547 \h </w:instrText>
        </w:r>
        <w:r>
          <w:rPr>
            <w:noProof/>
            <w:webHidden/>
          </w:rPr>
        </w:r>
        <w:r>
          <w:rPr>
            <w:noProof/>
            <w:webHidden/>
          </w:rPr>
          <w:fldChar w:fldCharType="separate"/>
        </w:r>
        <w:r>
          <w:rPr>
            <w:noProof/>
            <w:webHidden/>
          </w:rPr>
          <w:t>10</w:t>
        </w:r>
        <w:r>
          <w:rPr>
            <w:noProof/>
            <w:webHidden/>
          </w:rPr>
          <w:fldChar w:fldCharType="end"/>
        </w:r>
      </w:hyperlink>
    </w:p>
    <w:p w14:paraId="152E767D" w14:textId="09FDFD29"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8" w:history="1">
        <w:r w:rsidRPr="001D27F8">
          <w:rPr>
            <w:rStyle w:val="Lienhypertexte"/>
            <w:rFonts w:ascii="Arial Gras" w:hAnsi="Arial Gras"/>
            <w:noProof/>
          </w:rPr>
          <w:t>8.1 -</w:t>
        </w:r>
        <w:r w:rsidRPr="001D27F8">
          <w:rPr>
            <w:rStyle w:val="Lienhypertexte"/>
            <w:noProof/>
          </w:rPr>
          <w:t xml:space="preserve"> Interlocuteurs techniques</w:t>
        </w:r>
        <w:r>
          <w:rPr>
            <w:noProof/>
            <w:webHidden/>
          </w:rPr>
          <w:tab/>
        </w:r>
        <w:r>
          <w:rPr>
            <w:noProof/>
            <w:webHidden/>
          </w:rPr>
          <w:fldChar w:fldCharType="begin"/>
        </w:r>
        <w:r>
          <w:rPr>
            <w:noProof/>
            <w:webHidden/>
          </w:rPr>
          <w:instrText xml:space="preserve"> PAGEREF _Toc205987548 \h </w:instrText>
        </w:r>
        <w:r>
          <w:rPr>
            <w:noProof/>
            <w:webHidden/>
          </w:rPr>
        </w:r>
        <w:r>
          <w:rPr>
            <w:noProof/>
            <w:webHidden/>
          </w:rPr>
          <w:fldChar w:fldCharType="separate"/>
        </w:r>
        <w:r>
          <w:rPr>
            <w:noProof/>
            <w:webHidden/>
          </w:rPr>
          <w:t>11</w:t>
        </w:r>
        <w:r>
          <w:rPr>
            <w:noProof/>
            <w:webHidden/>
          </w:rPr>
          <w:fldChar w:fldCharType="end"/>
        </w:r>
      </w:hyperlink>
    </w:p>
    <w:p w14:paraId="328456DA" w14:textId="31096BE2" w:rsidR="001874E7" w:rsidRDefault="001874E7">
      <w:pPr>
        <w:pStyle w:val="TM2"/>
        <w:tabs>
          <w:tab w:val="right" w:leader="dot" w:pos="8495"/>
        </w:tabs>
        <w:rPr>
          <w:rFonts w:asciiTheme="minorHAnsi" w:eastAsiaTheme="minorEastAsia" w:hAnsiTheme="minorHAnsi" w:cstheme="minorBidi"/>
          <w:smallCaps w:val="0"/>
          <w:noProof/>
          <w:sz w:val="22"/>
          <w:szCs w:val="22"/>
        </w:rPr>
      </w:pPr>
      <w:hyperlink w:anchor="_Toc205987549" w:history="1">
        <w:r w:rsidRPr="001D27F8">
          <w:rPr>
            <w:rStyle w:val="Lienhypertexte"/>
            <w:rFonts w:ascii="Arial Gras" w:hAnsi="Arial Gras"/>
            <w:noProof/>
          </w:rPr>
          <w:t>8.2 -</w:t>
        </w:r>
        <w:r w:rsidRPr="001D27F8">
          <w:rPr>
            <w:rStyle w:val="Lienhypertexte"/>
            <w:noProof/>
          </w:rPr>
          <w:t xml:space="preserve"> Interlocuteurs commerciaux</w:t>
        </w:r>
        <w:r>
          <w:rPr>
            <w:noProof/>
            <w:webHidden/>
          </w:rPr>
          <w:tab/>
        </w:r>
        <w:r>
          <w:rPr>
            <w:noProof/>
            <w:webHidden/>
          </w:rPr>
          <w:fldChar w:fldCharType="begin"/>
        </w:r>
        <w:r>
          <w:rPr>
            <w:noProof/>
            <w:webHidden/>
          </w:rPr>
          <w:instrText xml:space="preserve"> PAGEREF _Toc205987549 \h </w:instrText>
        </w:r>
        <w:r>
          <w:rPr>
            <w:noProof/>
            <w:webHidden/>
          </w:rPr>
        </w:r>
        <w:r>
          <w:rPr>
            <w:noProof/>
            <w:webHidden/>
          </w:rPr>
          <w:fldChar w:fldCharType="separate"/>
        </w:r>
        <w:r>
          <w:rPr>
            <w:noProof/>
            <w:webHidden/>
          </w:rPr>
          <w:t>11</w:t>
        </w:r>
        <w:r>
          <w:rPr>
            <w:noProof/>
            <w:webHidden/>
          </w:rPr>
          <w:fldChar w:fldCharType="end"/>
        </w:r>
      </w:hyperlink>
    </w:p>
    <w:p w14:paraId="1A04C0F0" w14:textId="788AF51E" w:rsidR="001874E7" w:rsidRDefault="001874E7">
      <w:pPr>
        <w:pStyle w:val="TM1"/>
        <w:tabs>
          <w:tab w:val="right" w:leader="dot" w:pos="8495"/>
        </w:tabs>
        <w:rPr>
          <w:rFonts w:asciiTheme="minorHAnsi" w:eastAsiaTheme="minorEastAsia" w:hAnsiTheme="minorHAnsi" w:cstheme="minorBidi"/>
          <w:b w:val="0"/>
          <w:bCs w:val="0"/>
          <w:caps w:val="0"/>
          <w:noProof/>
          <w:sz w:val="22"/>
          <w:szCs w:val="22"/>
        </w:rPr>
      </w:pPr>
      <w:hyperlink w:anchor="_Toc205987550" w:history="1">
        <w:r w:rsidRPr="001D27F8">
          <w:rPr>
            <w:rStyle w:val="Lienhypertexte"/>
            <w:rFonts w:ascii="Arial Gras" w:hAnsi="Arial Gras"/>
            <w:noProof/>
          </w:rPr>
          <w:t>ARTICLE  9  -</w:t>
        </w:r>
        <w:r w:rsidRPr="001D27F8">
          <w:rPr>
            <w:rStyle w:val="Lienhypertexte"/>
            <w:noProof/>
          </w:rPr>
          <w:t xml:space="preserve"> SUIVI DES FOURNISSEURS</w:t>
        </w:r>
        <w:r>
          <w:rPr>
            <w:noProof/>
            <w:webHidden/>
          </w:rPr>
          <w:tab/>
        </w:r>
        <w:r>
          <w:rPr>
            <w:noProof/>
            <w:webHidden/>
          </w:rPr>
          <w:fldChar w:fldCharType="begin"/>
        </w:r>
        <w:r>
          <w:rPr>
            <w:noProof/>
            <w:webHidden/>
          </w:rPr>
          <w:instrText xml:space="preserve"> PAGEREF _Toc205987550 \h </w:instrText>
        </w:r>
        <w:r>
          <w:rPr>
            <w:noProof/>
            <w:webHidden/>
          </w:rPr>
        </w:r>
        <w:r>
          <w:rPr>
            <w:noProof/>
            <w:webHidden/>
          </w:rPr>
          <w:fldChar w:fldCharType="separate"/>
        </w:r>
        <w:r>
          <w:rPr>
            <w:noProof/>
            <w:webHidden/>
          </w:rPr>
          <w:t>11</w:t>
        </w:r>
        <w:r>
          <w:rPr>
            <w:noProof/>
            <w:webHidden/>
          </w:rPr>
          <w:fldChar w:fldCharType="end"/>
        </w:r>
      </w:hyperlink>
    </w:p>
    <w:p w14:paraId="096478ED" w14:textId="436A8590"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05987519"/>
      <w:r w:rsidR="00185B2A">
        <w:t>OBJET</w:t>
      </w:r>
      <w:bookmarkEnd w:id="0"/>
    </w:p>
    <w:p w14:paraId="6844B45C" w14:textId="49A4E0C4" w:rsidR="007A63DD" w:rsidRPr="00C1260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w:t>
      </w:r>
      <w:r w:rsidR="00C928D7">
        <w:rPr>
          <w:rFonts w:cs="Arial"/>
          <w:szCs w:val="22"/>
        </w:rPr>
        <w:t>de voirie et réseaux divers</w:t>
      </w:r>
      <w:r w:rsidRPr="00C1260D">
        <w:rPr>
          <w:rFonts w:cs="Arial"/>
          <w:szCs w:val="22"/>
        </w:rPr>
        <w:t xml:space="preserve"> dans le cadre du projet </w:t>
      </w:r>
      <w:r w:rsidR="00C928D7">
        <w:rPr>
          <w:rFonts w:cs="Arial"/>
          <w:szCs w:val="22"/>
        </w:rPr>
        <w:t>de réalimentation Haute Tension</w:t>
      </w:r>
      <w:r w:rsidRPr="00C1260D">
        <w:rPr>
          <w:rFonts w:cs="Arial"/>
          <w:szCs w:val="22"/>
        </w:rPr>
        <w:t xml:space="preserve"> au bâtiment </w:t>
      </w:r>
      <w:r w:rsidR="00C928D7">
        <w:rPr>
          <w:rFonts w:cs="Arial"/>
          <w:szCs w:val="22"/>
        </w:rPr>
        <w:t>C3</w:t>
      </w:r>
      <w:r w:rsidRPr="00C1260D">
        <w:rPr>
          <w:rFonts w:cs="Arial"/>
          <w:szCs w:val="22"/>
        </w:rPr>
        <w:t xml:space="preserve"> situé sur le site du CEA/Grenoble</w:t>
      </w:r>
      <w:r w:rsidR="00C928D7">
        <w:rPr>
          <w:rFonts w:cs="Arial"/>
          <w:szCs w:val="22"/>
        </w:rPr>
        <w:t xml:space="preserve">. </w:t>
      </w: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2040DFE8" w14:textId="6C75DE0C" w:rsidR="00B66FD1" w:rsidRDefault="00B66FD1" w:rsidP="00B66FD1">
      <w:pPr>
        <w:rPr>
          <w:rFonts w:ascii="Calibri" w:hAnsi="Calibri"/>
          <w:szCs w:val="22"/>
        </w:rPr>
      </w:pPr>
      <w:r w:rsidRPr="00C928D7">
        <w:rPr>
          <w:rFonts w:cs="Arial"/>
          <w:szCs w:val="22"/>
        </w:rPr>
        <w:t>En l’absence de</w:t>
      </w:r>
      <w:r w:rsidRPr="00C928D7">
        <w:t xml:space="preserve"> </w:t>
      </w:r>
      <w:r w:rsidR="00167A0B">
        <w:t xml:space="preserve">travaux </w:t>
      </w:r>
      <w:r>
        <w:t>distincts</w:t>
      </w:r>
      <w:r w:rsidR="00167A0B">
        <w:t>, la consultation ne</w:t>
      </w:r>
      <w:r w:rsidRPr="008165E6">
        <w:rPr>
          <w:rFonts w:cs="Arial"/>
          <w:szCs w:val="22"/>
        </w:rPr>
        <w:t xml:space="preserve"> peut pas faire l’objet</w:t>
      </w:r>
      <w:r>
        <w:rPr>
          <w:rFonts w:cs="Arial"/>
          <w:szCs w:val="22"/>
        </w:rPr>
        <w:t xml:space="preserve"> d’un allotissement</w:t>
      </w:r>
      <w:r>
        <w: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C1260D" w:rsidRDefault="00811CB3" w:rsidP="003C2BF2">
      <w:pPr>
        <w:pStyle w:val="Titre1"/>
        <w:jc w:val="both"/>
      </w:pPr>
      <w:bookmarkStart w:id="1" w:name="_Toc205987520"/>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1"/>
    </w:p>
    <w:p w14:paraId="1CAF89E1" w14:textId="77777777" w:rsidR="004A6C53" w:rsidRPr="00C1260D" w:rsidRDefault="004A6C53" w:rsidP="003C2BF2">
      <w:pPr>
        <w:jc w:val="both"/>
        <w:rPr>
          <w:rFonts w:cs="Arial"/>
          <w:szCs w:val="22"/>
        </w:rPr>
      </w:pPr>
      <w:r w:rsidRPr="00C1260D">
        <w:rPr>
          <w:rFonts w:cs="Arial"/>
          <w:szCs w:val="22"/>
        </w:rPr>
        <w:t>L</w:t>
      </w:r>
      <w:r w:rsidR="00996BB8" w:rsidRPr="00C1260D">
        <w:rPr>
          <w:rFonts w:cs="Arial"/>
          <w:szCs w:val="22"/>
        </w:rPr>
        <w:t xml:space="preserve">a </w:t>
      </w:r>
      <w:r w:rsidRPr="00C1260D">
        <w:rPr>
          <w:rFonts w:cs="Arial"/>
          <w:szCs w:val="22"/>
        </w:rPr>
        <w:t>présent</w:t>
      </w:r>
      <w:r w:rsidR="00996BB8" w:rsidRPr="00C1260D">
        <w:rPr>
          <w:rFonts w:cs="Arial"/>
          <w:szCs w:val="22"/>
        </w:rPr>
        <w:t>e</w:t>
      </w:r>
      <w:r w:rsidRPr="00C1260D">
        <w:rPr>
          <w:rFonts w:cs="Arial"/>
          <w:szCs w:val="22"/>
        </w:rPr>
        <w:t xml:space="preserve"> </w:t>
      </w:r>
      <w:r w:rsidR="00996BB8" w:rsidRPr="00C1260D">
        <w:rPr>
          <w:rFonts w:cs="Arial"/>
          <w:szCs w:val="22"/>
        </w:rPr>
        <w:t>procédure</w:t>
      </w:r>
      <w:r w:rsidRPr="00C1260D">
        <w:rPr>
          <w:rFonts w:cs="Arial"/>
          <w:szCs w:val="22"/>
        </w:rPr>
        <w:t xml:space="preserve"> est régi</w:t>
      </w:r>
      <w:r w:rsidR="00996BB8" w:rsidRPr="00C1260D">
        <w:rPr>
          <w:rFonts w:cs="Arial"/>
          <w:szCs w:val="22"/>
        </w:rPr>
        <w:t>e</w:t>
      </w:r>
      <w:r w:rsidRPr="00C1260D">
        <w:rPr>
          <w:rFonts w:cs="Arial"/>
          <w:szCs w:val="22"/>
        </w:rPr>
        <w:t>, par ordre de priorité décroissant, par les documents suivants :</w:t>
      </w:r>
    </w:p>
    <w:p w14:paraId="15494B31" w14:textId="63267446" w:rsidR="0087023B" w:rsidRPr="00C1260D" w:rsidRDefault="0087023B"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prescriptions de Sécurité et leurs annexes (référentiels correspondants) ;</w:t>
      </w:r>
    </w:p>
    <w:p w14:paraId="37D65119" w14:textId="77777777" w:rsidR="004A6C53"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proofErr w:type="gramStart"/>
      <w:r w:rsidRPr="001D29C0">
        <w:rPr>
          <w:rFonts w:cs="Arial"/>
          <w:szCs w:val="22"/>
        </w:rPr>
        <w:t>les</w:t>
      </w:r>
      <w:proofErr w:type="gramEnd"/>
      <w:r w:rsidRPr="001D29C0">
        <w:rPr>
          <w:rFonts w:cs="Arial"/>
          <w:szCs w:val="22"/>
        </w:rPr>
        <w:t xml:space="preserve"> prescriptions techniques et leurs annexes :</w:t>
      </w:r>
    </w:p>
    <w:p w14:paraId="4082A63C" w14:textId="2ED21B13" w:rsidR="00107B6F" w:rsidRPr="001D29C0" w:rsidRDefault="00107B6F" w:rsidP="00107B6F">
      <w:pPr>
        <w:numPr>
          <w:ilvl w:val="1"/>
          <w:numId w:val="12"/>
        </w:numPr>
        <w:jc w:val="both"/>
        <w:rPr>
          <w:rFonts w:cs="Arial"/>
          <w:szCs w:val="22"/>
        </w:rPr>
      </w:pPr>
      <w:proofErr w:type="gramStart"/>
      <w:r w:rsidRPr="001D29C0">
        <w:rPr>
          <w:rFonts w:cs="Arial"/>
          <w:szCs w:val="22"/>
        </w:rPr>
        <w:t>le</w:t>
      </w:r>
      <w:proofErr w:type="gramEnd"/>
      <w:r w:rsidRPr="001D29C0">
        <w:rPr>
          <w:rFonts w:cs="Arial"/>
          <w:szCs w:val="22"/>
        </w:rPr>
        <w:t xml:space="preserve"> cahier des charges référencé </w:t>
      </w:r>
      <w:r w:rsidR="00A97535">
        <w:rPr>
          <w:rFonts w:cs="Arial"/>
          <w:szCs w:val="22"/>
        </w:rPr>
        <w:t>« </w:t>
      </w:r>
      <w:r w:rsidR="00A97535" w:rsidRPr="00A97535">
        <w:rPr>
          <w:rFonts w:cs="Arial"/>
          <w:szCs w:val="22"/>
        </w:rPr>
        <w:t>25_07_086 CCTP C3 LOT VRD DCE signé</w:t>
      </w:r>
      <w:r w:rsidR="00A97535">
        <w:rPr>
          <w:rFonts w:cs="Arial"/>
          <w:szCs w:val="22"/>
        </w:rPr>
        <w:t xml:space="preserve"> » </w:t>
      </w:r>
      <w:r w:rsidRPr="001D29C0">
        <w:rPr>
          <w:rFonts w:cs="Arial"/>
          <w:szCs w:val="22"/>
        </w:rPr>
        <w:t xml:space="preserve">en date du </w:t>
      </w:r>
      <w:r w:rsidR="00A97535">
        <w:rPr>
          <w:rFonts w:cs="Arial"/>
          <w:szCs w:val="22"/>
        </w:rPr>
        <w:t>30/07/2025,</w:t>
      </w:r>
    </w:p>
    <w:p w14:paraId="6F3012AD" w14:textId="60D1F830" w:rsidR="00107B6F" w:rsidRPr="001D29C0" w:rsidRDefault="00107B6F" w:rsidP="00107B6F">
      <w:pPr>
        <w:numPr>
          <w:ilvl w:val="1"/>
          <w:numId w:val="12"/>
        </w:numPr>
        <w:jc w:val="both"/>
        <w:rPr>
          <w:rFonts w:cs="Arial"/>
          <w:szCs w:val="22"/>
        </w:rPr>
      </w:pPr>
      <w:proofErr w:type="gramStart"/>
      <w:r w:rsidRPr="001D29C0">
        <w:rPr>
          <w:rFonts w:cs="Arial"/>
          <w:szCs w:val="22"/>
        </w:rPr>
        <w:t>la</w:t>
      </w:r>
      <w:proofErr w:type="gramEnd"/>
      <w:r w:rsidRPr="001D29C0">
        <w:rPr>
          <w:rFonts w:cs="Arial"/>
          <w:szCs w:val="22"/>
        </w:rPr>
        <w:t xml:space="preserve"> grille de Décomposition du Prix Global et Forfaitaire référencée </w:t>
      </w:r>
      <w:r w:rsidR="00564461">
        <w:rPr>
          <w:rFonts w:cs="Arial"/>
          <w:szCs w:val="22"/>
        </w:rPr>
        <w:t>« </w:t>
      </w:r>
      <w:r w:rsidR="00564461" w:rsidRPr="00564461">
        <w:rPr>
          <w:rFonts w:cs="Arial"/>
          <w:szCs w:val="22"/>
        </w:rPr>
        <w:t xml:space="preserve">EE 25_07_086 DPGF C3 LOT VRD </w:t>
      </w:r>
      <w:proofErr w:type="spellStart"/>
      <w:r w:rsidR="00564461" w:rsidRPr="00564461">
        <w:rPr>
          <w:rFonts w:cs="Arial"/>
          <w:szCs w:val="22"/>
        </w:rPr>
        <w:t>Ralimentation</w:t>
      </w:r>
      <w:proofErr w:type="spellEnd"/>
      <w:r w:rsidR="00564461" w:rsidRPr="00564461">
        <w:rPr>
          <w:rFonts w:cs="Arial"/>
          <w:szCs w:val="22"/>
        </w:rPr>
        <w:t xml:space="preserve"> HT</w:t>
      </w:r>
      <w:r w:rsidR="00564461">
        <w:rPr>
          <w:rFonts w:cs="Arial"/>
          <w:szCs w:val="22"/>
        </w:rPr>
        <w:t xml:space="preserve"> » </w:t>
      </w:r>
      <w:r w:rsidRPr="001D29C0">
        <w:rPr>
          <w:rFonts w:cs="Arial"/>
          <w:szCs w:val="22"/>
        </w:rPr>
        <w:t xml:space="preserve">en date du </w:t>
      </w:r>
      <w:r w:rsidR="00564461">
        <w:rPr>
          <w:rFonts w:cs="Arial"/>
          <w:szCs w:val="22"/>
        </w:rPr>
        <w:t>28/07/2025</w:t>
      </w:r>
    </w:p>
    <w:p w14:paraId="2249709C" w14:textId="44D51873" w:rsidR="00107B6F" w:rsidRPr="001D29C0" w:rsidRDefault="00107B6F" w:rsidP="00107B6F">
      <w:pPr>
        <w:numPr>
          <w:ilvl w:val="1"/>
          <w:numId w:val="12"/>
        </w:numPr>
        <w:jc w:val="both"/>
        <w:rPr>
          <w:rFonts w:cs="Arial"/>
          <w:szCs w:val="22"/>
        </w:rPr>
      </w:pPr>
      <w:proofErr w:type="gramStart"/>
      <w:r w:rsidRPr="001D29C0">
        <w:rPr>
          <w:rFonts w:cs="Arial"/>
          <w:szCs w:val="22"/>
        </w:rPr>
        <w:t>le</w:t>
      </w:r>
      <w:proofErr w:type="gramEnd"/>
      <w:r w:rsidRPr="001D29C0">
        <w:rPr>
          <w:rFonts w:cs="Arial"/>
          <w:szCs w:val="22"/>
        </w:rPr>
        <w:t xml:space="preserve"> planning général de l’opération référencé </w:t>
      </w:r>
      <w:r w:rsidR="00DD5F15">
        <w:rPr>
          <w:rFonts w:cs="Arial"/>
          <w:szCs w:val="22"/>
        </w:rPr>
        <w:t>« </w:t>
      </w:r>
      <w:r w:rsidR="00DD5F15" w:rsidRPr="00DD5F15">
        <w:rPr>
          <w:rFonts w:cs="Arial"/>
          <w:szCs w:val="22"/>
        </w:rPr>
        <w:t>25_07_086 DCE planning C3 LOT VRD</w:t>
      </w:r>
      <w:r w:rsidR="00DD5F15">
        <w:rPr>
          <w:rFonts w:cs="Arial"/>
          <w:szCs w:val="22"/>
        </w:rPr>
        <w:t xml:space="preserve"> » </w:t>
      </w:r>
      <w:r w:rsidRPr="001D29C0">
        <w:rPr>
          <w:rFonts w:cs="Arial"/>
          <w:szCs w:val="22"/>
        </w:rPr>
        <w:t xml:space="preserve">en date du </w:t>
      </w:r>
      <w:r w:rsidR="002902F5">
        <w:rPr>
          <w:rFonts w:cs="Arial"/>
          <w:szCs w:val="22"/>
        </w:rPr>
        <w:t>30</w:t>
      </w:r>
      <w:r w:rsidR="00DD5F15">
        <w:rPr>
          <w:rFonts w:cs="Arial"/>
          <w:szCs w:val="22"/>
        </w:rPr>
        <w:t>/07/2025,</w:t>
      </w:r>
    </w:p>
    <w:p w14:paraId="0675EC5C" w14:textId="77777777" w:rsidR="00107B6F" w:rsidRPr="001D29C0" w:rsidRDefault="00107B6F" w:rsidP="00107B6F">
      <w:pPr>
        <w:numPr>
          <w:ilvl w:val="1"/>
          <w:numId w:val="12"/>
        </w:numPr>
        <w:jc w:val="both"/>
        <w:rPr>
          <w:rFonts w:cs="Arial"/>
          <w:szCs w:val="22"/>
        </w:rPr>
      </w:pPr>
      <w:proofErr w:type="gramStart"/>
      <w:r w:rsidRPr="001D29C0">
        <w:rPr>
          <w:rFonts w:cs="Arial"/>
          <w:szCs w:val="22"/>
        </w:rPr>
        <w:t>le</w:t>
      </w:r>
      <w:proofErr w:type="gramEnd"/>
      <w:r w:rsidRPr="001D29C0">
        <w:rPr>
          <w:rFonts w:cs="Arial"/>
          <w:szCs w:val="22"/>
        </w:rPr>
        <w:t xml:space="preserve"> dossier de plans,</w:t>
      </w:r>
    </w:p>
    <w:p w14:paraId="74F92F4E" w14:textId="17187FF1" w:rsidR="004A6C53" w:rsidRPr="00C1260D"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de marché référencé </w:t>
      </w:r>
      <w:r w:rsidR="000E2C5F" w:rsidRPr="005D4B60">
        <w:rPr>
          <w:rFonts w:cs="Arial"/>
          <w:szCs w:val="22"/>
        </w:rPr>
        <w:t>PM B25-03186-LB,</w:t>
      </w:r>
    </w:p>
    <w:p w14:paraId="1698B1C8"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1F4EA5AD" w:rsidR="004A6C53" w:rsidRPr="002717D5" w:rsidRDefault="00DC27A2" w:rsidP="003C2BF2">
      <w:pPr>
        <w:numPr>
          <w:ilvl w:val="0"/>
          <w:numId w:val="12"/>
        </w:numPr>
        <w:jc w:val="both"/>
        <w:rPr>
          <w:rFonts w:cs="Arial"/>
          <w:szCs w:val="22"/>
        </w:rPr>
      </w:pPr>
      <w:proofErr w:type="gramStart"/>
      <w:r w:rsidRPr="002717D5">
        <w:rPr>
          <w:rFonts w:cs="Arial"/>
          <w:szCs w:val="22"/>
        </w:rPr>
        <w:t>le</w:t>
      </w:r>
      <w:proofErr w:type="gramEnd"/>
      <w:r w:rsidRPr="002717D5">
        <w:rPr>
          <w:rFonts w:cs="Arial"/>
          <w:szCs w:val="22"/>
        </w:rPr>
        <w:t xml:space="preserve"> Cahier des Clauses Sociales Particulières (C2SP)  </w:t>
      </w:r>
    </w:p>
    <w:p w14:paraId="1191712D" w14:textId="77777777" w:rsidR="004A6C53" w:rsidRPr="00C1260D" w:rsidRDefault="004A6C53" w:rsidP="003C2BF2">
      <w:pPr>
        <w:numPr>
          <w:ilvl w:val="0"/>
          <w:numId w:val="12"/>
        </w:numPr>
        <w:jc w:val="both"/>
        <w:rPr>
          <w:rFonts w:cs="Arial"/>
          <w:szCs w:val="22"/>
        </w:rPr>
      </w:pPr>
      <w:proofErr w:type="gramStart"/>
      <w:r w:rsidRPr="00C1260D">
        <w:rPr>
          <w:rFonts w:cs="Arial"/>
          <w:szCs w:val="22"/>
        </w:rPr>
        <w:t>les</w:t>
      </w:r>
      <w:proofErr w:type="gramEnd"/>
      <w:r w:rsidRPr="00C1260D">
        <w:rPr>
          <w:rFonts w:cs="Arial"/>
          <w:szCs w:val="22"/>
        </w:rPr>
        <w:t xml:space="preserve">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C1260D" w:rsidRDefault="00256A24" w:rsidP="003C2BF2">
      <w:pPr>
        <w:numPr>
          <w:ilvl w:val="0"/>
          <w:numId w:val="13"/>
        </w:numPr>
        <w:jc w:val="both"/>
        <w:rPr>
          <w:rFonts w:cs="Arial"/>
          <w:szCs w:val="22"/>
        </w:rPr>
      </w:pPr>
      <w:r w:rsidRPr="00C1260D">
        <w:rPr>
          <w:rFonts w:cs="Arial"/>
          <w:szCs w:val="22"/>
        </w:rPr>
        <w:t xml:space="preserve">Annexe </w:t>
      </w:r>
      <w:proofErr w:type="gramStart"/>
      <w:r w:rsidRPr="00C1260D">
        <w:rPr>
          <w:rFonts w:cs="Arial"/>
          <w:szCs w:val="22"/>
        </w:rPr>
        <w:t>3</w:t>
      </w:r>
      <w:r w:rsidR="004A6C53" w:rsidRPr="00C1260D">
        <w:rPr>
          <w:rFonts w:cs="Arial"/>
          <w:szCs w:val="22"/>
        </w:rPr>
        <w:t>:</w:t>
      </w:r>
      <w:proofErr w:type="gramEnd"/>
      <w:r w:rsidR="004A6C53" w:rsidRPr="00C1260D">
        <w:rPr>
          <w:rFonts w:cs="Arial"/>
          <w:szCs w:val="22"/>
        </w:rPr>
        <w:t xml:space="preserve"> Règles applicables aux Entreprises Extérieures </w:t>
      </w:r>
      <w:r w:rsidR="0082645E" w:rsidRPr="00C1260D">
        <w:rPr>
          <w:rFonts w:cs="Arial"/>
          <w:szCs w:val="22"/>
        </w:rPr>
        <w:t>(Titulaires ou sous-traitants de marchés)</w:t>
      </w:r>
    </w:p>
    <w:p w14:paraId="2B17548E" w14:textId="77777777" w:rsidR="00B642E2" w:rsidRPr="002717D5" w:rsidRDefault="00E84333" w:rsidP="003C2BF2">
      <w:pPr>
        <w:numPr>
          <w:ilvl w:val="0"/>
          <w:numId w:val="13"/>
        </w:numPr>
        <w:jc w:val="both"/>
        <w:rPr>
          <w:rFonts w:cs="Arial"/>
          <w:szCs w:val="22"/>
        </w:rPr>
      </w:pPr>
      <w:r w:rsidRPr="002717D5">
        <w:rPr>
          <w:rFonts w:cs="Arial"/>
          <w:szCs w:val="22"/>
        </w:rPr>
        <w:t xml:space="preserve">Annexe </w:t>
      </w:r>
      <w:r w:rsidR="00256A24" w:rsidRPr="002717D5">
        <w:rPr>
          <w:rFonts w:cs="Arial"/>
          <w:szCs w:val="22"/>
        </w:rPr>
        <w:t>4</w:t>
      </w:r>
      <w:r w:rsidR="00B642E2" w:rsidRPr="002717D5">
        <w:rPr>
          <w:rFonts w:cs="Arial"/>
          <w:szCs w:val="22"/>
        </w:rPr>
        <w:t> : le Cahier des Clauses Sociales Particulières (C2SP)</w:t>
      </w:r>
    </w:p>
    <w:p w14:paraId="03501C35" w14:textId="11F61DB5" w:rsidR="00E84333" w:rsidRPr="002717D5" w:rsidRDefault="00BF0B28" w:rsidP="000E2C5F">
      <w:pPr>
        <w:numPr>
          <w:ilvl w:val="0"/>
          <w:numId w:val="13"/>
        </w:numPr>
        <w:jc w:val="both"/>
        <w:rPr>
          <w:rFonts w:cs="Arial"/>
          <w:szCs w:val="22"/>
        </w:rPr>
      </w:pPr>
      <w:r w:rsidRPr="002717D5">
        <w:rPr>
          <w:rFonts w:cs="Arial"/>
          <w:szCs w:val="22"/>
        </w:rPr>
        <w:t xml:space="preserve">Annexe </w:t>
      </w:r>
      <w:r w:rsidR="006A18C1">
        <w:rPr>
          <w:rFonts w:cs="Arial"/>
          <w:szCs w:val="22"/>
        </w:rPr>
        <w:t>5</w:t>
      </w:r>
      <w:r w:rsidR="001D611F" w:rsidRPr="002717D5">
        <w:rPr>
          <w:rFonts w:cs="Arial"/>
          <w:szCs w:val="22"/>
        </w:rPr>
        <w:t> </w:t>
      </w:r>
      <w:r w:rsidRPr="002717D5">
        <w:rPr>
          <w:rFonts w:cs="Arial"/>
          <w:szCs w:val="22"/>
        </w:rPr>
        <w:t>: Accidents du travail au cours des trois dernières années</w:t>
      </w:r>
    </w:p>
    <w:p w14:paraId="0263C618" w14:textId="77777777" w:rsidR="001D611F" w:rsidRPr="00AD28B4" w:rsidRDefault="001D611F" w:rsidP="00AD28B4">
      <w:pPr>
        <w:autoSpaceDE w:val="0"/>
        <w:autoSpaceDN w:val="0"/>
        <w:adjustRightInd w:val="0"/>
        <w:jc w:val="both"/>
        <w:rPr>
          <w:rFonts w:cs="Arial"/>
          <w:color w:val="000000"/>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2" w:name="_Toc205987521"/>
      <w:r w:rsidRPr="00C1260D">
        <w:t xml:space="preserve">CONDITIONS DE </w:t>
      </w:r>
      <w:r w:rsidR="00996BB8" w:rsidRPr="00C1260D">
        <w:t>LA CONSULTATION</w:t>
      </w:r>
      <w:bookmarkEnd w:id="2"/>
    </w:p>
    <w:p w14:paraId="491D2522" w14:textId="77777777" w:rsidR="00811CB3" w:rsidRPr="00C1260D" w:rsidRDefault="00811CB3" w:rsidP="003C2BF2">
      <w:pPr>
        <w:pStyle w:val="Titre2"/>
      </w:pPr>
      <w:bookmarkStart w:id="3" w:name="_Toc205987522"/>
      <w:r w:rsidRPr="00C1260D">
        <w:t>Procédure</w:t>
      </w:r>
      <w:bookmarkEnd w:id="3"/>
    </w:p>
    <w:p w14:paraId="7E265ACC" w14:textId="77777777" w:rsidR="00811CB3" w:rsidRPr="00C1260D" w:rsidRDefault="00811CB3" w:rsidP="003C2BF2">
      <w:pPr>
        <w:pStyle w:val="Titre3"/>
      </w:pPr>
      <w:r w:rsidRPr="00C1260D">
        <w:t xml:space="preserve"> </w:t>
      </w:r>
      <w:bookmarkStart w:id="4" w:name="_Toc205987523"/>
      <w:r w:rsidRPr="00C1260D">
        <w:t>Généralités</w:t>
      </w:r>
      <w:bookmarkEnd w:id="4"/>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C928D7">
        <w:rPr>
          <w:rFonts w:cs="Arial"/>
          <w:szCs w:val="22"/>
        </w:rPr>
        <w:t xml:space="preserve">procédure </w:t>
      </w:r>
      <w:r w:rsidR="0075500E" w:rsidRPr="00C928D7">
        <w:rPr>
          <w:rFonts w:cs="Arial"/>
          <w:szCs w:val="22"/>
        </w:rPr>
        <w:t>adaptée</w:t>
      </w:r>
      <w:r w:rsidR="001F5BCA" w:rsidRPr="00C928D7">
        <w:rPr>
          <w:rFonts w:cs="Arial"/>
          <w:szCs w:val="22"/>
        </w:rPr>
        <w:t xml:space="preserve"> ouverte.</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à la consultation,</w:t>
      </w:r>
    </w:p>
    <w:p w14:paraId="1B46688F" w14:textId="77777777" w:rsidR="00A64835" w:rsidRPr="00C1260D" w:rsidRDefault="00A64835" w:rsidP="003C2BF2">
      <w:pPr>
        <w:numPr>
          <w:ilvl w:val="0"/>
          <w:numId w:val="14"/>
        </w:numPr>
        <w:jc w:val="both"/>
        <w:rPr>
          <w:rFonts w:cs="Arial"/>
          <w:szCs w:val="22"/>
        </w:rPr>
      </w:pPr>
      <w:proofErr w:type="gramStart"/>
      <w:r w:rsidRPr="00C1260D">
        <w:rPr>
          <w:rFonts w:cs="Arial"/>
          <w:szCs w:val="22"/>
        </w:rPr>
        <w:t>de</w:t>
      </w:r>
      <w:proofErr w:type="gramEnd"/>
      <w:r w:rsidRPr="00C1260D">
        <w:rPr>
          <w:rFonts w:cs="Arial"/>
          <w:szCs w:val="22"/>
        </w:rPr>
        <w:t xml:space="preserv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6C9005DB" w:rsidR="00E71F75" w:rsidRPr="00C1260D" w:rsidRDefault="00811CB3" w:rsidP="003C2BF2">
      <w:pPr>
        <w:jc w:val="both"/>
        <w:rPr>
          <w:rFonts w:cs="Arial"/>
          <w:szCs w:val="22"/>
        </w:rPr>
      </w:pPr>
      <w:r w:rsidRPr="00C1260D">
        <w:rPr>
          <w:rFonts w:cs="Arial"/>
          <w:szCs w:val="22"/>
        </w:rPr>
        <w:t xml:space="preserve">Le CEA se réserve le droit d’apporter, au plus </w:t>
      </w:r>
      <w:r w:rsidRPr="006249D0">
        <w:rPr>
          <w:rFonts w:cs="Arial"/>
          <w:szCs w:val="22"/>
        </w:rPr>
        <w:t xml:space="preserve">tard </w:t>
      </w:r>
      <w:r w:rsidR="00167A0B">
        <w:rPr>
          <w:rFonts w:cs="Arial"/>
          <w:szCs w:val="22"/>
        </w:rPr>
        <w:t>trois</w:t>
      </w:r>
      <w:r w:rsidR="00167A0B" w:rsidRPr="006249D0">
        <w:rPr>
          <w:rFonts w:cs="Arial"/>
          <w:szCs w:val="22"/>
        </w:rPr>
        <w:t xml:space="preserve"> </w:t>
      </w:r>
      <w:r w:rsidR="00970FD5" w:rsidRPr="006249D0">
        <w:rPr>
          <w:rFonts w:cs="Arial"/>
          <w:szCs w:val="22"/>
        </w:rPr>
        <w:t>(</w:t>
      </w:r>
      <w:r w:rsidR="00167A0B">
        <w:rPr>
          <w:rFonts w:cs="Arial"/>
          <w:szCs w:val="22"/>
        </w:rPr>
        <w:t>3</w:t>
      </w:r>
      <w:r w:rsidRPr="006249D0">
        <w:rPr>
          <w:rFonts w:cs="Arial"/>
          <w:szCs w:val="22"/>
        </w:rPr>
        <w:t>) jours</w:t>
      </w:r>
      <w:r w:rsidRPr="00C1260D">
        <w:rPr>
          <w:rFonts w:cs="Arial"/>
          <w:szCs w:val="22"/>
        </w:rPr>
        <w:t xml:space="preserve">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5" w:name="_Toc158019220"/>
      <w:bookmarkStart w:id="6" w:name="_Toc205987524"/>
      <w:r w:rsidRPr="00C1260D">
        <w:t>Groupement momentané d’entreprises</w:t>
      </w:r>
      <w:bookmarkEnd w:id="5"/>
      <w:bookmarkEnd w:id="6"/>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proofErr w:type="gramStart"/>
      <w:r w:rsidRPr="00C1260D">
        <w:rPr>
          <w:rFonts w:cs="Arial"/>
          <w:szCs w:val="22"/>
        </w:rPr>
        <w:t>en</w:t>
      </w:r>
      <w:proofErr w:type="gramEnd"/>
      <w:r w:rsidRPr="00C1260D">
        <w:rPr>
          <w:rFonts w:cs="Arial"/>
          <w:szCs w:val="22"/>
        </w:rPr>
        <w:t xml:space="preserve">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7" w:name="_Toc205987525"/>
      <w:r w:rsidRPr="00C1260D">
        <w:t>Variantes</w:t>
      </w:r>
      <w:bookmarkEnd w:id="7"/>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347FFD81" w14:textId="77777777" w:rsidR="00061F46" w:rsidRPr="00C928D7" w:rsidRDefault="00061F46" w:rsidP="003C2BF2">
      <w:pPr>
        <w:jc w:val="both"/>
        <w:rPr>
          <w:rFonts w:cs="Arial"/>
          <w:szCs w:val="22"/>
        </w:rPr>
      </w:pPr>
      <w:r w:rsidRPr="00C928D7">
        <w:rPr>
          <w:rFonts w:cs="Arial"/>
          <w:szCs w:val="22"/>
        </w:rPr>
        <w:t>Le CEA n’autorise pas la présentation de variantes en sus de l’offre de base.</w:t>
      </w:r>
    </w:p>
    <w:p w14:paraId="3DC5C7B2" w14:textId="77777777" w:rsidR="001C3AD2" w:rsidRPr="00C1260D" w:rsidRDefault="001C3AD2" w:rsidP="003C2BF2">
      <w:pPr>
        <w:jc w:val="both"/>
        <w:rPr>
          <w:rFonts w:cs="Arial"/>
          <w:szCs w:val="22"/>
        </w:rPr>
      </w:pPr>
    </w:p>
    <w:p w14:paraId="3CAE55D6" w14:textId="4BCD651A" w:rsidR="00811CB3" w:rsidRPr="00C1260D" w:rsidRDefault="00811CB3" w:rsidP="001C3AD2">
      <w:pPr>
        <w:pStyle w:val="Titre2"/>
      </w:pPr>
      <w:bookmarkStart w:id="8" w:name="_Toc205987526"/>
      <w:r w:rsidRPr="00C1260D">
        <w:t xml:space="preserve">Visite préalable </w:t>
      </w:r>
      <w:r w:rsidR="00AB5B75" w:rsidRPr="00C1260D">
        <w:t>du site</w:t>
      </w:r>
      <w:r w:rsidR="004D31EE">
        <w:t xml:space="preserve"> obligatoire</w:t>
      </w:r>
      <w:bookmarkEnd w:id="8"/>
      <w:r w:rsidR="004D31EE">
        <w:t xml:space="preserve"> </w:t>
      </w:r>
    </w:p>
    <w:p w14:paraId="18D9CFBB" w14:textId="2E83874A" w:rsidR="004D31EE"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9F3DC7">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6F9072CD" w14:textId="77777777" w:rsidR="00842BBF" w:rsidRPr="002717D5" w:rsidRDefault="00173BD7" w:rsidP="003C2BF2">
      <w:pPr>
        <w:jc w:val="both"/>
        <w:rPr>
          <w:rFonts w:cs="Arial"/>
          <w:b/>
          <w:bCs/>
          <w:szCs w:val="22"/>
        </w:rPr>
      </w:pPr>
      <w:r w:rsidRPr="002717D5">
        <w:rPr>
          <w:rFonts w:cs="Arial"/>
          <w:b/>
          <w:bCs/>
          <w:szCs w:val="22"/>
        </w:rPr>
        <w:t>La visite aura lieu le</w:t>
      </w:r>
      <w:r w:rsidR="00842BBF" w:rsidRPr="002717D5">
        <w:rPr>
          <w:rFonts w:cs="Arial"/>
          <w:b/>
          <w:bCs/>
          <w:szCs w:val="22"/>
        </w:rPr>
        <w:t> :</w:t>
      </w:r>
    </w:p>
    <w:p w14:paraId="5499E6FC" w14:textId="6E7B4648" w:rsidR="006C33ED" w:rsidRPr="00842BBF" w:rsidRDefault="006966DA" w:rsidP="00842BBF">
      <w:pPr>
        <w:pStyle w:val="Paragraphedeliste"/>
        <w:numPr>
          <w:ilvl w:val="0"/>
          <w:numId w:val="14"/>
        </w:numPr>
        <w:jc w:val="both"/>
        <w:rPr>
          <w:rFonts w:cs="Arial"/>
          <w:color w:val="FF0000"/>
          <w:szCs w:val="22"/>
        </w:rPr>
      </w:pPr>
      <w:r w:rsidRPr="00842BBF">
        <w:rPr>
          <w:rFonts w:cs="Arial"/>
          <w:b/>
          <w:bCs/>
          <w:color w:val="FF0000"/>
          <w:szCs w:val="22"/>
        </w:rPr>
        <w:t xml:space="preserve">04/09/2025 </w:t>
      </w:r>
      <w:r w:rsidR="006C33ED" w:rsidRPr="00842BBF">
        <w:rPr>
          <w:rFonts w:cs="Arial"/>
          <w:b/>
          <w:bCs/>
          <w:color w:val="FF0000"/>
          <w:szCs w:val="22"/>
        </w:rPr>
        <w:t xml:space="preserve">à </w:t>
      </w:r>
      <w:r w:rsidRPr="00842BBF">
        <w:rPr>
          <w:rFonts w:cs="Arial"/>
          <w:b/>
          <w:bCs/>
          <w:color w:val="FF0000"/>
          <w:szCs w:val="22"/>
        </w:rPr>
        <w:t xml:space="preserve">10 </w:t>
      </w:r>
      <w:r w:rsidR="006C33ED" w:rsidRPr="00842BBF">
        <w:rPr>
          <w:rFonts w:cs="Arial"/>
          <w:b/>
          <w:bCs/>
          <w:color w:val="FF0000"/>
          <w:szCs w:val="22"/>
        </w:rPr>
        <w:t>heures</w:t>
      </w:r>
    </w:p>
    <w:p w14:paraId="0A441E96" w14:textId="6962E9FE" w:rsidR="00842BBF" w:rsidRPr="00842BBF" w:rsidRDefault="00842BBF" w:rsidP="00842BBF">
      <w:pPr>
        <w:jc w:val="both"/>
        <w:rPr>
          <w:rFonts w:cs="Arial"/>
          <w:color w:val="FF0000"/>
          <w:szCs w:val="22"/>
        </w:rPr>
      </w:pPr>
    </w:p>
    <w:p w14:paraId="2F3F44F0" w14:textId="77777777" w:rsidR="006C33ED" w:rsidRPr="009948CB" w:rsidRDefault="006C33ED" w:rsidP="003C2BF2">
      <w:pPr>
        <w:jc w:val="both"/>
        <w:rPr>
          <w:rFonts w:cs="Arial"/>
          <w:szCs w:val="22"/>
        </w:rPr>
      </w:pPr>
      <w:r w:rsidRPr="009948CB">
        <w:rPr>
          <w:rFonts w:cs="Arial"/>
          <w:szCs w:val="22"/>
        </w:rPr>
        <w:t>Il incombe aux soumissionnaires de confirmer leur venue en prenant contact avec :</w:t>
      </w:r>
    </w:p>
    <w:p w14:paraId="56A12FBF" w14:textId="77777777" w:rsidR="009948CB" w:rsidRPr="009948CB" w:rsidRDefault="00195384" w:rsidP="003C2BF2">
      <w:pPr>
        <w:numPr>
          <w:ilvl w:val="0"/>
          <w:numId w:val="9"/>
        </w:numPr>
        <w:jc w:val="both"/>
        <w:rPr>
          <w:rFonts w:cs="Arial"/>
          <w:szCs w:val="22"/>
        </w:rPr>
      </w:pPr>
      <w:r w:rsidRPr="009948CB">
        <w:rPr>
          <w:rFonts w:cs="Arial"/>
          <w:szCs w:val="22"/>
        </w:rPr>
        <w:t xml:space="preserve">Correspondant commercial : M. </w:t>
      </w:r>
      <w:r w:rsidR="009F3DC7" w:rsidRPr="009948CB">
        <w:rPr>
          <w:rFonts w:cs="Arial"/>
          <w:szCs w:val="22"/>
        </w:rPr>
        <w:t>BARIMI Lorin</w:t>
      </w:r>
      <w:r w:rsidRPr="009948CB">
        <w:rPr>
          <w:rFonts w:cs="Arial"/>
          <w:szCs w:val="22"/>
        </w:rPr>
        <w:t xml:space="preserve"> - Tél. : </w:t>
      </w:r>
      <w:r w:rsidR="009F3DC7" w:rsidRPr="009948CB">
        <w:rPr>
          <w:rFonts w:cs="Arial"/>
          <w:szCs w:val="22"/>
        </w:rPr>
        <w:t>06</w:t>
      </w:r>
      <w:r w:rsidRPr="009948CB">
        <w:rPr>
          <w:rFonts w:cs="Arial"/>
          <w:szCs w:val="22"/>
        </w:rPr>
        <w:t>.</w:t>
      </w:r>
      <w:r w:rsidR="009F3DC7" w:rsidRPr="009948CB">
        <w:rPr>
          <w:rFonts w:cs="Arial"/>
          <w:szCs w:val="22"/>
        </w:rPr>
        <w:t>43</w:t>
      </w:r>
      <w:r w:rsidRPr="009948CB">
        <w:rPr>
          <w:rFonts w:cs="Arial"/>
          <w:szCs w:val="22"/>
        </w:rPr>
        <w:t>.</w:t>
      </w:r>
      <w:r w:rsidR="009F3DC7" w:rsidRPr="009948CB">
        <w:rPr>
          <w:rFonts w:cs="Arial"/>
          <w:szCs w:val="22"/>
        </w:rPr>
        <w:t>90</w:t>
      </w:r>
      <w:r w:rsidRPr="009948CB">
        <w:rPr>
          <w:rFonts w:cs="Arial"/>
          <w:szCs w:val="22"/>
        </w:rPr>
        <w:t>.</w:t>
      </w:r>
      <w:r w:rsidR="009F3DC7" w:rsidRPr="009948CB">
        <w:rPr>
          <w:rFonts w:cs="Arial"/>
          <w:szCs w:val="22"/>
        </w:rPr>
        <w:t>02.52</w:t>
      </w:r>
      <w:r w:rsidRPr="009948CB">
        <w:rPr>
          <w:rFonts w:cs="Arial"/>
          <w:szCs w:val="22"/>
        </w:rPr>
        <w:t xml:space="preserve"> </w:t>
      </w:r>
    </w:p>
    <w:p w14:paraId="29447A8A" w14:textId="377FB1AE" w:rsidR="00195384" w:rsidRPr="009948CB" w:rsidRDefault="009948CB" w:rsidP="009948CB">
      <w:pPr>
        <w:ind w:left="207"/>
        <w:jc w:val="both"/>
        <w:rPr>
          <w:rFonts w:cs="Arial"/>
          <w:szCs w:val="22"/>
        </w:rPr>
      </w:pPr>
      <w:r w:rsidRPr="009948CB">
        <w:rPr>
          <w:rFonts w:cs="Arial"/>
          <w:szCs w:val="22"/>
        </w:rPr>
        <w:t xml:space="preserve"> </w:t>
      </w:r>
      <w:r w:rsidR="00195384" w:rsidRPr="009948CB">
        <w:rPr>
          <w:rFonts w:cs="Arial"/>
          <w:szCs w:val="22"/>
        </w:rPr>
        <w:t xml:space="preserve"> Email : </w:t>
      </w:r>
      <w:hyperlink r:id="rId8" w:history="1">
        <w:r w:rsidR="009F3DC7" w:rsidRPr="009948CB">
          <w:rPr>
            <w:rStyle w:val="Lienhypertexte"/>
            <w:rFonts w:cs="Arial"/>
            <w:szCs w:val="22"/>
          </w:rPr>
          <w:t>lorin.barimi@cea.fr</w:t>
        </w:r>
      </w:hyperlink>
    </w:p>
    <w:p w14:paraId="334CEA31" w14:textId="16FEF537" w:rsidR="009948CB" w:rsidRPr="009948CB" w:rsidRDefault="00195384" w:rsidP="009948CB">
      <w:pPr>
        <w:numPr>
          <w:ilvl w:val="0"/>
          <w:numId w:val="38"/>
        </w:numPr>
        <w:autoSpaceDE w:val="0"/>
        <w:autoSpaceDN w:val="0"/>
        <w:adjustRightInd w:val="0"/>
        <w:jc w:val="both"/>
        <w:rPr>
          <w:rFonts w:cs="Arial"/>
          <w:color w:val="000000"/>
          <w:szCs w:val="22"/>
        </w:rPr>
      </w:pPr>
      <w:r w:rsidRPr="009948CB">
        <w:rPr>
          <w:rFonts w:cs="Arial"/>
          <w:szCs w:val="22"/>
        </w:rPr>
        <w:t xml:space="preserve">Correspondant technique : </w:t>
      </w:r>
      <w:r w:rsidR="009948CB" w:rsidRPr="009948CB">
        <w:rPr>
          <w:rFonts w:cs="Arial"/>
          <w:color w:val="000000"/>
          <w:szCs w:val="22"/>
        </w:rPr>
        <w:t xml:space="preserve">M. BRUNET - Rémy - Tél. : 04.38.78.04.84 </w:t>
      </w:r>
    </w:p>
    <w:p w14:paraId="28C12BD9" w14:textId="77777777" w:rsidR="009948CB" w:rsidRPr="009948CB" w:rsidRDefault="009948CB" w:rsidP="009948CB">
      <w:pPr>
        <w:autoSpaceDE w:val="0"/>
        <w:autoSpaceDN w:val="0"/>
        <w:adjustRightInd w:val="0"/>
        <w:ind w:firstLine="360"/>
        <w:jc w:val="both"/>
        <w:rPr>
          <w:rFonts w:cs="Arial"/>
          <w:color w:val="000000"/>
          <w:szCs w:val="22"/>
        </w:rPr>
      </w:pPr>
      <w:r w:rsidRPr="009948CB">
        <w:rPr>
          <w:rFonts w:cs="Arial"/>
          <w:color w:val="000000"/>
          <w:szCs w:val="22"/>
        </w:rPr>
        <w:t xml:space="preserve">E-mail : </w:t>
      </w:r>
      <w:hyperlink r:id="rId9" w:history="1">
        <w:r w:rsidRPr="009948CB">
          <w:rPr>
            <w:rStyle w:val="Lienhypertexte"/>
            <w:rFonts w:cs="Arial"/>
            <w:szCs w:val="22"/>
          </w:rPr>
          <w:t>Remy.BRUNET@cea.fr</w:t>
        </w:r>
      </w:hyperlink>
      <w:r w:rsidRPr="009948CB">
        <w:rPr>
          <w:rFonts w:cs="Arial"/>
          <w:color w:val="000000"/>
          <w:szCs w:val="22"/>
        </w:rPr>
        <w:t xml:space="preserve"> </w:t>
      </w:r>
    </w:p>
    <w:p w14:paraId="431DC152" w14:textId="15BBF9B4" w:rsidR="00195384" w:rsidRPr="009948CB" w:rsidRDefault="00195384" w:rsidP="009948CB">
      <w:pPr>
        <w:jc w:val="both"/>
        <w:rPr>
          <w:rFonts w:cs="Arial"/>
          <w:szCs w:val="22"/>
        </w:rPr>
      </w:pPr>
    </w:p>
    <w:p w14:paraId="577A7059" w14:textId="77777777" w:rsidR="00195384" w:rsidRPr="009948CB" w:rsidRDefault="006C33ED" w:rsidP="003C2BF2">
      <w:pPr>
        <w:jc w:val="both"/>
        <w:rPr>
          <w:rFonts w:cs="Arial"/>
          <w:szCs w:val="22"/>
        </w:rPr>
      </w:pPr>
      <w:r w:rsidRPr="009948CB">
        <w:rPr>
          <w:rFonts w:cs="Arial"/>
          <w:szCs w:val="22"/>
        </w:rPr>
        <w:lastRenderedPageBreak/>
        <w:t xml:space="preserve">Si le soumissionnaire est dans l’impossibilité de se rendre disponible à la date fixée, il doit prendre contact avec le correspondant technique du CEA (ci-dessus), afin de convenir d’une autre date. </w:t>
      </w:r>
    </w:p>
    <w:p w14:paraId="7D51A994" w14:textId="2368E87E" w:rsidR="006C33ED" w:rsidRPr="009948CB" w:rsidRDefault="006C33ED" w:rsidP="003C2BF2">
      <w:pPr>
        <w:jc w:val="both"/>
        <w:rPr>
          <w:rFonts w:cs="Arial"/>
          <w:szCs w:val="22"/>
        </w:rPr>
      </w:pPr>
      <w:r w:rsidRPr="009948CB">
        <w:rPr>
          <w:rFonts w:cs="Arial"/>
          <w:szCs w:val="22"/>
        </w:rPr>
        <w:t xml:space="preserve">La visite devra néanmoins avoir lieu au moins </w:t>
      </w:r>
      <w:r w:rsidR="009948CB" w:rsidRPr="009948CB">
        <w:rPr>
          <w:rFonts w:cs="Arial"/>
          <w:szCs w:val="22"/>
        </w:rPr>
        <w:t xml:space="preserve">2 </w:t>
      </w:r>
      <w:r w:rsidRPr="009948CB">
        <w:rPr>
          <w:rFonts w:cs="Arial"/>
          <w:szCs w:val="22"/>
        </w:rPr>
        <w:t>semaine</w:t>
      </w:r>
      <w:r w:rsidR="009948CB" w:rsidRPr="009948CB">
        <w:rPr>
          <w:rFonts w:cs="Arial"/>
          <w:szCs w:val="22"/>
        </w:rPr>
        <w:t>s</w:t>
      </w:r>
      <w:r w:rsidRPr="009948CB">
        <w:rPr>
          <w:rFonts w:cs="Arial"/>
          <w:szCs w:val="22"/>
        </w:rPr>
        <w:t xml:space="preserve"> avant la date limite de remise des offres.</w:t>
      </w:r>
    </w:p>
    <w:p w14:paraId="4A47612F" w14:textId="77777777" w:rsidR="006C33ED" w:rsidRPr="00C1260D" w:rsidRDefault="006C33ED" w:rsidP="003C2BF2">
      <w:pPr>
        <w:jc w:val="both"/>
        <w:rPr>
          <w:rFonts w:cs="Arial"/>
          <w:szCs w:val="22"/>
        </w:rPr>
      </w:pPr>
    </w:p>
    <w:p w14:paraId="2F682AC2" w14:textId="3722A4A0" w:rsidR="007D30C5" w:rsidRPr="00C1260D" w:rsidRDefault="007D30C5" w:rsidP="003C2BF2">
      <w:pPr>
        <w:jc w:val="both"/>
        <w:rPr>
          <w:rFonts w:cs="Arial"/>
          <w:szCs w:val="22"/>
        </w:rPr>
      </w:pPr>
      <w:r w:rsidRPr="00C1260D">
        <w:rPr>
          <w:rFonts w:cs="Arial"/>
          <w:szCs w:val="22"/>
        </w:rPr>
        <w:t xml:space="preserve">Chaque candidat doit se munir de l’attestation de visite jointe en </w:t>
      </w:r>
      <w:r w:rsidRPr="00167A0B">
        <w:rPr>
          <w:rFonts w:cs="Arial"/>
          <w:szCs w:val="22"/>
        </w:rPr>
        <w:t xml:space="preserve">annexe </w:t>
      </w:r>
      <w:r w:rsidR="00195384" w:rsidRPr="00AC3388">
        <w:rPr>
          <w:rFonts w:cs="Arial"/>
          <w:szCs w:val="22"/>
        </w:rPr>
        <w:t>2</w:t>
      </w:r>
      <w:r w:rsidRPr="00167A0B">
        <w:rPr>
          <w:rFonts w:cs="Arial"/>
          <w:szCs w:val="22"/>
        </w:rPr>
        <w:t xml:space="preserve"> à signer contradictoirement par le représentant du candidat et par le responsable CEA</w:t>
      </w:r>
      <w:r w:rsidRPr="00C1260D">
        <w:rPr>
          <w:rFonts w:cs="Arial"/>
          <w:szCs w:val="22"/>
        </w:rPr>
        <w:t xml:space="preserve"> chargé de la visite.</w:t>
      </w:r>
    </w:p>
    <w:p w14:paraId="4A3D106B" w14:textId="77777777" w:rsidR="007D30C5" w:rsidRPr="00C1260D" w:rsidRDefault="007D30C5" w:rsidP="003C2BF2">
      <w:pPr>
        <w:jc w:val="both"/>
        <w:rPr>
          <w:rFonts w:cs="Arial"/>
          <w:szCs w:val="22"/>
        </w:rPr>
      </w:pPr>
    </w:p>
    <w:p w14:paraId="7CF19F06" w14:textId="19B7C2FD"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w:t>
      </w:r>
      <w:r w:rsidR="00167A0B">
        <w:rPr>
          <w:b/>
          <w:bCs/>
          <w:u w:val="single"/>
        </w:rPr>
        <w:t>huit</w:t>
      </w:r>
      <w:r w:rsidR="00167A0B" w:rsidRPr="006C79A7">
        <w:rPr>
          <w:b/>
          <w:bCs/>
          <w:u w:val="single"/>
        </w:rPr>
        <w:t xml:space="preserve"> </w:t>
      </w:r>
      <w:r w:rsidRPr="006C79A7">
        <w:rPr>
          <w:b/>
          <w:bCs/>
          <w:u w:val="single"/>
        </w:rPr>
        <w:t>jours francs avant la date de la visite</w:t>
      </w:r>
      <w:r w:rsidRPr="006C79A7">
        <w:t xml:space="preserve"> une photocopie de la</w:t>
      </w:r>
      <w:r>
        <w:t xml:space="preserve"> carte nationale d’identité de </w:t>
      </w:r>
      <w:r w:rsidR="009948CB">
        <w:t>2</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9948CB">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0874F0FC" w14:textId="77777777" w:rsidR="00A65D7A" w:rsidRPr="000E2C5F" w:rsidRDefault="00A65D7A" w:rsidP="00A65D7A">
      <w:pPr>
        <w:jc w:val="both"/>
        <w:rPr>
          <w:rFonts w:cs="Arial"/>
          <w:szCs w:val="22"/>
        </w:rPr>
      </w:pPr>
      <w:r w:rsidRPr="000E2C5F">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0E2C5F" w:rsidRDefault="00A65D7A" w:rsidP="00A65D7A">
      <w:pPr>
        <w:jc w:val="both"/>
        <w:rPr>
          <w:rFonts w:cs="Arial"/>
          <w:szCs w:val="22"/>
        </w:rPr>
      </w:pPr>
      <w:r w:rsidRPr="000E2C5F">
        <w:rPr>
          <w:rFonts w:cs="Arial"/>
          <w:szCs w:val="22"/>
        </w:rPr>
        <w:t xml:space="preserve"> </w:t>
      </w:r>
      <w:hyperlink r:id="rId10" w:history="1">
        <w:r w:rsidRPr="000E2C5F">
          <w:rPr>
            <w:rStyle w:val="Lienhypertexte"/>
          </w:rPr>
          <w:t>CEA - consignes de sécurité CEA Grenoble</w:t>
        </w:r>
      </w:hyperlink>
    </w:p>
    <w:p w14:paraId="40FF3BCA" w14:textId="74245AFD" w:rsidR="00137968" w:rsidRDefault="00A65D7A" w:rsidP="003C2BF2">
      <w:pPr>
        <w:jc w:val="both"/>
        <w:rPr>
          <w:rFonts w:cs="Arial"/>
          <w:szCs w:val="22"/>
        </w:rPr>
      </w:pPr>
      <w:r w:rsidRPr="000E2C5F">
        <w:rPr>
          <w:rFonts w:cs="Arial"/>
          <w:szCs w:val="22"/>
        </w:rPr>
        <w:t>Le jour de de la visite sur site, chacune des personnes physiques devra se munir d’une pièce d’identité (ou d’un passeport), sans laquelle l’entrée sur le site ne sera pas autorisée.</w:t>
      </w: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9" w:name="_Toc205987527"/>
      <w:r w:rsidRPr="00C1260D">
        <w:t>Questions des soumissionnaires</w:t>
      </w:r>
      <w:bookmarkEnd w:id="9"/>
    </w:p>
    <w:p w14:paraId="66430F7E" w14:textId="0B2EB3E3" w:rsidR="00FC37A1" w:rsidRDefault="00811CB3" w:rsidP="00FC37A1">
      <w:pPr>
        <w:jc w:val="both"/>
        <w:rPr>
          <w:rFonts w:cs="Arial"/>
          <w:szCs w:val="22"/>
        </w:rPr>
      </w:pPr>
      <w:r w:rsidRPr="00C1260D">
        <w:rPr>
          <w:rFonts w:cs="Arial"/>
          <w:szCs w:val="22"/>
        </w:rPr>
        <w:t xml:space="preserve">Les questions éventuelles des soumissionnaires </w:t>
      </w:r>
      <w:r w:rsidRPr="009948CB">
        <w:rPr>
          <w:rFonts w:cs="Arial"/>
          <w:szCs w:val="22"/>
        </w:rPr>
        <w:t>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FC37A1" w:rsidRPr="009948CB">
        <w:rPr>
          <w:rFonts w:cs="Arial"/>
          <w:szCs w:val="22"/>
        </w:rPr>
        <w:t xml:space="preserve">le </w:t>
      </w:r>
      <w:r w:rsidR="00F44267">
        <w:rPr>
          <w:rFonts w:cs="Arial"/>
          <w:b/>
          <w:szCs w:val="22"/>
        </w:rPr>
        <w:t>0</w:t>
      </w:r>
      <w:r w:rsidR="00167A0B">
        <w:rPr>
          <w:rFonts w:cs="Arial"/>
          <w:b/>
          <w:szCs w:val="22"/>
        </w:rPr>
        <w:t>8</w:t>
      </w:r>
      <w:r w:rsidR="001C213C" w:rsidRPr="009948CB">
        <w:rPr>
          <w:rFonts w:cs="Arial"/>
          <w:b/>
          <w:szCs w:val="22"/>
        </w:rPr>
        <w:t>/09/2025</w:t>
      </w:r>
      <w:r w:rsidR="009948CB">
        <w:rPr>
          <w:rFonts w:cs="Arial"/>
          <w:b/>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1874E7" w:rsidP="00FC37A1">
      <w:pPr>
        <w:jc w:val="both"/>
        <w:rPr>
          <w:rStyle w:val="Lienhypertexte"/>
          <w:rFonts w:cs="Arial"/>
          <w:szCs w:val="22"/>
        </w:rPr>
      </w:pPr>
      <w:hyperlink r:id="rId11"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0" w:name="_Toc205987528"/>
      <w:r w:rsidRPr="00C1260D">
        <w:t>Conditions de prix</w:t>
      </w:r>
      <w:bookmarkEnd w:id="10"/>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1" w:name="_Toc205987529"/>
      <w:r w:rsidRPr="00C1260D">
        <w:t>Sous-traitance</w:t>
      </w:r>
      <w:bookmarkEnd w:id="11"/>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C126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w:t>
      </w:r>
    </w:p>
    <w:p w14:paraId="2DEDC87E" w14:textId="77777777" w:rsidR="00811CB3" w:rsidRPr="00C1260D" w:rsidRDefault="00811CB3" w:rsidP="003C2BF2">
      <w:pPr>
        <w:jc w:val="both"/>
        <w:rPr>
          <w:rFonts w:cs="Arial"/>
          <w:szCs w:val="22"/>
        </w:rPr>
      </w:pPr>
      <w:r w:rsidRPr="00C126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9948CB">
        <w:rPr>
          <w:rFonts w:cs="Arial"/>
          <w:szCs w:val="22"/>
        </w:rPr>
        <w:lastRenderedPageBreak/>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2" w:name="_Toc467160625"/>
      <w:bookmarkStart w:id="13" w:name="_Toc467160626"/>
      <w:bookmarkStart w:id="14" w:name="_Toc205987530"/>
      <w:bookmarkEnd w:id="12"/>
      <w:bookmarkEnd w:id="13"/>
      <w:r w:rsidRPr="00C1260D">
        <w:t>Confidentialité</w:t>
      </w:r>
      <w:bookmarkEnd w:id="14"/>
    </w:p>
    <w:p w14:paraId="575CDE94" w14:textId="1B23592B"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001BD0">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5" w:name="_Toc467160628"/>
      <w:bookmarkStart w:id="16" w:name="_Toc205987531"/>
      <w:bookmarkEnd w:id="15"/>
      <w:r w:rsidRPr="00C1260D">
        <w:t>Validité des offres</w:t>
      </w:r>
      <w:bookmarkEnd w:id="16"/>
    </w:p>
    <w:p w14:paraId="106107C0" w14:textId="77777777" w:rsidR="00481CFF" w:rsidRPr="00C1260D" w:rsidRDefault="00481CFF" w:rsidP="003C2BF2">
      <w:pPr>
        <w:jc w:val="both"/>
        <w:rPr>
          <w:rFonts w:cs="Arial"/>
          <w:szCs w:val="22"/>
        </w:rPr>
      </w:pPr>
      <w:r w:rsidRPr="009948CB">
        <w:rPr>
          <w:rFonts w:cs="Arial"/>
          <w:szCs w:val="22"/>
        </w:rPr>
        <w:t xml:space="preserve">Les offres demeurent valables pendant une durée de </w:t>
      </w:r>
      <w:r w:rsidR="00363AB2" w:rsidRPr="009948CB">
        <w:rPr>
          <w:rFonts w:cs="Arial"/>
          <w:szCs w:val="22"/>
        </w:rPr>
        <w:t>quatre</w:t>
      </w:r>
      <w:r w:rsidRPr="009948CB">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7" w:name="_Toc467160630"/>
      <w:bookmarkStart w:id="18" w:name="_Toc205987532"/>
      <w:bookmarkEnd w:id="17"/>
      <w:r w:rsidRPr="00C1260D">
        <w:t>Utilisation de la plateforme de dématérialisation du CEA</w:t>
      </w:r>
      <w:r w:rsidR="00703F2D">
        <w:t xml:space="preserve"> (PLACE)</w:t>
      </w:r>
      <w:bookmarkEnd w:id="18"/>
    </w:p>
    <w:p w14:paraId="401204FE" w14:textId="7BB8F209" w:rsidR="00F6247F" w:rsidRPr="00C1260D" w:rsidRDefault="00811CB3" w:rsidP="00F6247F">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19" w:name="_Toc205987533"/>
      <w:r w:rsidRPr="00C1260D">
        <w:t xml:space="preserve">PRESENTATION </w:t>
      </w:r>
      <w:r w:rsidRPr="00223180">
        <w:t>DE</w:t>
      </w:r>
      <w:r w:rsidR="00195384" w:rsidRPr="00223180">
        <w:t xml:space="preserve"> LA CANDIDATURE</w:t>
      </w:r>
      <w:r w:rsidRPr="00223180">
        <w:t xml:space="preserve"> ET DE L’OFFRE</w:t>
      </w:r>
      <w:bookmarkEnd w:id="19"/>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0" w:name="_Toc205987534"/>
      <w:r w:rsidRPr="00223180">
        <w:t xml:space="preserve">Dossier </w:t>
      </w:r>
      <w:r w:rsidR="004A6C53" w:rsidRPr="00223180">
        <w:t>« Candidature » :</w:t>
      </w:r>
      <w:bookmarkEnd w:id="20"/>
    </w:p>
    <w:p w14:paraId="1720D8B0" w14:textId="77777777" w:rsidR="00D6097E" w:rsidRDefault="00D6097E" w:rsidP="00D6097E"/>
    <w:p w14:paraId="4D692382" w14:textId="36209885"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proofErr w:type="gramStart"/>
      <w:r w:rsidRPr="004345A8">
        <w:rPr>
          <w:rFonts w:cs="Arial"/>
          <w:szCs w:val="22"/>
        </w:rPr>
        <w:t>le</w:t>
      </w:r>
      <w:proofErr w:type="gramEnd"/>
      <w:r w:rsidRPr="004345A8">
        <w:rPr>
          <w:rFonts w:cs="Arial"/>
          <w:szCs w:val="22"/>
        </w:rPr>
        <w:t xml:space="preserv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1874E7" w:rsidP="005D4FE5">
      <w:pPr>
        <w:jc w:val="center"/>
        <w:rPr>
          <w:rStyle w:val="Lienhypertexte"/>
          <w:rFonts w:cs="Arial"/>
          <w:i/>
          <w:szCs w:val="22"/>
        </w:rPr>
      </w:pPr>
      <w:hyperlink r:id="rId12"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proofErr w:type="gramStart"/>
      <w:r>
        <w:rPr>
          <w:rFonts w:cs="Arial"/>
          <w:szCs w:val="22"/>
        </w:rPr>
        <w:t>ou</w:t>
      </w:r>
      <w:proofErr w:type="gramEnd"/>
      <w:r>
        <w:rPr>
          <w:rFonts w:cs="Arial"/>
          <w:szCs w:val="22"/>
        </w:rPr>
        <w:t xml:space="preserve"> un document unique de marché européen (DUME) disponible sur </w:t>
      </w:r>
      <w:hyperlink r:id="rId13"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proofErr w:type="gramStart"/>
      <w:r w:rsidRPr="004345A8">
        <w:rPr>
          <w:rFonts w:cs="Arial"/>
          <w:szCs w:val="22"/>
        </w:rPr>
        <w:t>lorsqu’il</w:t>
      </w:r>
      <w:proofErr w:type="gramEnd"/>
      <w:r w:rsidRPr="004345A8">
        <w:rPr>
          <w:rFonts w:cs="Arial"/>
          <w:szCs w:val="22"/>
        </w:rPr>
        <w:t xml:space="preserve">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lastRenderedPageBreak/>
        <w:t>Capacité économique et financière :</w:t>
      </w:r>
    </w:p>
    <w:p w14:paraId="23548622" w14:textId="7C6E48CE" w:rsidR="005D4FE5" w:rsidRPr="00146A32" w:rsidRDefault="005D4FE5" w:rsidP="005D4FE5">
      <w:pPr>
        <w:pStyle w:val="Paragraphedeliste"/>
        <w:numPr>
          <w:ilvl w:val="0"/>
          <w:numId w:val="29"/>
        </w:numPr>
        <w:jc w:val="both"/>
        <w:rPr>
          <w:rFonts w:cs="Arial"/>
          <w:szCs w:val="22"/>
        </w:rPr>
      </w:pPr>
      <w:r w:rsidRPr="00146A32">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4BC4BDA4" w14:textId="77777777" w:rsidR="00146A32" w:rsidRDefault="00146A32" w:rsidP="005D4FE5">
      <w:pPr>
        <w:jc w:val="both"/>
        <w:rPr>
          <w:rFonts w:cs="Arial"/>
          <w:szCs w:val="22"/>
        </w:rPr>
      </w:pPr>
    </w:p>
    <w:p w14:paraId="06E702EC" w14:textId="012A3876"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13C9C2FB" w:rsidR="005D4FE5" w:rsidRDefault="005D4FE5" w:rsidP="001F1528">
      <w:pPr>
        <w:pStyle w:val="Paragraphedeliste"/>
        <w:numPr>
          <w:ilvl w:val="0"/>
          <w:numId w:val="29"/>
        </w:numPr>
        <w:jc w:val="both"/>
        <w:rPr>
          <w:rFonts w:cs="Arial"/>
          <w:szCs w:val="22"/>
        </w:rPr>
      </w:pPr>
      <w:r w:rsidRPr="001F1528">
        <w:rPr>
          <w:rFonts w:cs="Arial"/>
          <w:szCs w:val="22"/>
        </w:rPr>
        <w:t xml:space="preserve">Une liste des </w:t>
      </w:r>
      <w:r w:rsidRPr="00317F57">
        <w:rPr>
          <w:rFonts w:cs="Arial"/>
          <w:szCs w:val="22"/>
        </w:rPr>
        <w:t>travaux</w:t>
      </w:r>
      <w:r w:rsidRPr="001F1528">
        <w:rPr>
          <w:rFonts w:cs="Arial"/>
          <w:szCs w:val="22"/>
        </w:rPr>
        <w:t xml:space="preserve"> exécutés</w:t>
      </w:r>
      <w:r w:rsidR="000A1443">
        <w:rPr>
          <w:rFonts w:cs="Arial"/>
          <w:szCs w:val="22"/>
        </w:rPr>
        <w:t xml:space="preserve"> </w:t>
      </w:r>
      <w:r w:rsidRPr="001F1528">
        <w:rPr>
          <w:rFonts w:cs="Arial"/>
          <w:szCs w:val="22"/>
        </w:rPr>
        <w:t>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3E49C497" w14:textId="19A24F21" w:rsidR="00D7158A" w:rsidRPr="003138C6" w:rsidRDefault="003138C6" w:rsidP="003138C6">
      <w:pPr>
        <w:pStyle w:val="Paragraphedeliste"/>
        <w:numPr>
          <w:ilvl w:val="0"/>
          <w:numId w:val="29"/>
        </w:numPr>
        <w:rPr>
          <w:rFonts w:cs="Arial"/>
          <w:color w:val="FF0000"/>
          <w:szCs w:val="22"/>
        </w:rPr>
      </w:pPr>
      <w:r w:rsidRPr="003138C6">
        <w:rPr>
          <w:rFonts w:cs="Arial"/>
          <w:color w:val="FF0000"/>
          <w:szCs w:val="22"/>
        </w:rPr>
        <w:t>L’indication de la capacité d’exécution des travaux en présence d’amiante</w:t>
      </w:r>
      <w:r w:rsidRPr="003138C6">
        <w:rPr>
          <w:rFonts w:cs="Arial"/>
          <w:color w:val="FF0000"/>
          <w:szCs w:val="22"/>
        </w:rPr>
        <w:t>,</w:t>
      </w:r>
      <w:r w:rsidRPr="003138C6">
        <w:rPr>
          <w:rFonts w:cs="Arial"/>
          <w:color w:val="FF0000"/>
          <w:szCs w:val="22"/>
        </w:rPr>
        <w:t xml:space="preserve"> </w:t>
      </w:r>
      <w:r w:rsidR="00A300B8">
        <w:rPr>
          <w:rFonts w:cs="Arial"/>
          <w:color w:val="FF0000"/>
          <w:szCs w:val="22"/>
        </w:rPr>
        <w:t xml:space="preserve">notamment </w:t>
      </w:r>
      <w:r w:rsidRPr="003138C6">
        <w:rPr>
          <w:rFonts w:cs="Arial"/>
          <w:color w:val="FF0000"/>
          <w:szCs w:val="22"/>
        </w:rPr>
        <w:t>u</w:t>
      </w:r>
      <w:r w:rsidR="00D7158A" w:rsidRPr="003138C6">
        <w:rPr>
          <w:rFonts w:cs="Arial"/>
          <w:color w:val="FF0000"/>
          <w:szCs w:val="22"/>
        </w:rPr>
        <w:t>ne liste des travaux réalisés en présence d’amiante en sous sections 4 et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2197C8E2" w14:textId="4D9EAA55" w:rsidR="001F1528" w:rsidRPr="00E750E0" w:rsidRDefault="005D4FE5" w:rsidP="00E750E0">
      <w:pPr>
        <w:pStyle w:val="Paragraphedeliste"/>
        <w:numPr>
          <w:ilvl w:val="0"/>
          <w:numId w:val="29"/>
        </w:numPr>
        <w:jc w:val="both"/>
        <w:rPr>
          <w:rFonts w:cs="Arial"/>
          <w:szCs w:val="22"/>
        </w:rPr>
      </w:pPr>
      <w:r w:rsidRPr="00146A32">
        <w:rPr>
          <w:rFonts w:cs="Arial"/>
          <w:szCs w:val="22"/>
        </w:rPr>
        <w:t>Une déclaration indiquant les effectifs moyens annuels du candidat et l'importance du personnel d'encadrement pendant les trois dernières années ;</w:t>
      </w:r>
    </w:p>
    <w:p w14:paraId="3B556527" w14:textId="77777777" w:rsidR="001F1528" w:rsidRPr="00146A32" w:rsidRDefault="005D4FE5" w:rsidP="005D4FE5">
      <w:pPr>
        <w:pStyle w:val="Paragraphedeliste"/>
        <w:numPr>
          <w:ilvl w:val="0"/>
          <w:numId w:val="29"/>
        </w:numPr>
        <w:jc w:val="both"/>
        <w:rPr>
          <w:rFonts w:cs="Arial"/>
          <w:szCs w:val="22"/>
        </w:rPr>
      </w:pPr>
      <w:r w:rsidRPr="00146A32">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1" w:name="_Toc205987535"/>
      <w:r w:rsidRPr="00223180">
        <w:t xml:space="preserve">Dossier </w:t>
      </w:r>
      <w:r w:rsidR="004A6C53" w:rsidRPr="00223180">
        <w:t>« Offre</w:t>
      </w:r>
      <w:r w:rsidRPr="00223180">
        <w:t xml:space="preserve"> </w:t>
      </w:r>
      <w:r w:rsidR="004A6C53" w:rsidRPr="00223180">
        <w:t>» :</w:t>
      </w:r>
      <w:bookmarkEnd w:id="21"/>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2" w:name="_Toc205987536"/>
      <w:r w:rsidRPr="00C1260D">
        <w:t>Offre administrative :</w:t>
      </w:r>
      <w:bookmarkEnd w:id="22"/>
    </w:p>
    <w:p w14:paraId="22F95782" w14:textId="77777777" w:rsidR="00F6247F" w:rsidRPr="00C1260D" w:rsidRDefault="00F6247F" w:rsidP="00F6247F">
      <w:pPr>
        <w:pStyle w:val="Paragraphedeliste"/>
        <w:rPr>
          <w:rFonts w:cs="Arial"/>
          <w:color w:val="FF0000"/>
          <w:szCs w:val="22"/>
          <w:highlight w:val="yellow"/>
        </w:rPr>
      </w:pPr>
    </w:p>
    <w:p w14:paraId="529ED10B" w14:textId="0CAD9BEC" w:rsidR="00363AB2" w:rsidRPr="00001BD0" w:rsidRDefault="00F6247F" w:rsidP="00F6247F">
      <w:pPr>
        <w:numPr>
          <w:ilvl w:val="0"/>
          <w:numId w:val="15"/>
        </w:numPr>
        <w:ind w:left="360"/>
        <w:jc w:val="both"/>
        <w:rPr>
          <w:rFonts w:cs="Arial"/>
          <w:szCs w:val="22"/>
        </w:rPr>
      </w:pPr>
      <w:r w:rsidRPr="00001BD0">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C1260D" w:rsidRDefault="00363AB2" w:rsidP="003C2BF2">
      <w:pPr>
        <w:pStyle w:val="Paragraphedeliste"/>
        <w:rPr>
          <w:rFonts w:cs="Arial"/>
          <w:szCs w:val="22"/>
        </w:rPr>
      </w:pPr>
    </w:p>
    <w:p w14:paraId="27AB587D" w14:textId="77777777" w:rsidR="00791791" w:rsidRPr="00146A32" w:rsidRDefault="00791791" w:rsidP="003C2BF2">
      <w:pPr>
        <w:numPr>
          <w:ilvl w:val="0"/>
          <w:numId w:val="15"/>
        </w:numPr>
        <w:ind w:left="360"/>
        <w:jc w:val="both"/>
        <w:rPr>
          <w:rFonts w:cs="Arial"/>
          <w:szCs w:val="22"/>
        </w:rPr>
      </w:pPr>
      <w:r w:rsidRPr="00146A32">
        <w:rPr>
          <w:rFonts w:cs="Arial"/>
          <w:szCs w:val="22"/>
        </w:rPr>
        <w:t>La fiche de visite des installations dûment complétée et signée par le représentant CEA.</w:t>
      </w:r>
    </w:p>
    <w:p w14:paraId="736E7FFC" w14:textId="77777777" w:rsidR="00791791" w:rsidRPr="00C126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C1260D">
        <w:rPr>
          <w:rFonts w:cs="Arial"/>
          <w:szCs w:val="22"/>
        </w:rPr>
        <w:t xml:space="preserve">Les attestations d’assurance civile, </w:t>
      </w:r>
      <w:r w:rsidRPr="00146A32">
        <w:rPr>
          <w:rFonts w:cs="Arial"/>
          <w:szCs w:val="22"/>
        </w:rPr>
        <w:t>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2A68308B" w:rsidR="00811CB3" w:rsidRDefault="00811CB3" w:rsidP="003C2BF2">
      <w:pPr>
        <w:numPr>
          <w:ilvl w:val="0"/>
          <w:numId w:val="15"/>
        </w:numPr>
        <w:ind w:left="360"/>
        <w:jc w:val="both"/>
        <w:rPr>
          <w:rFonts w:cs="Arial"/>
          <w:szCs w:val="22"/>
        </w:rPr>
      </w:pPr>
      <w:r w:rsidRPr="00C1260D">
        <w:rPr>
          <w:rFonts w:cs="Arial"/>
          <w:szCs w:val="22"/>
        </w:rPr>
        <w:t xml:space="preserve">Le projet de marché </w:t>
      </w:r>
      <w:r w:rsidR="00721D07">
        <w:rPr>
          <w:rFonts w:cs="Arial"/>
          <w:szCs w:val="22"/>
        </w:rPr>
        <w:t xml:space="preserve">complété et signé </w:t>
      </w:r>
      <w:r w:rsidRPr="00C1260D">
        <w:rPr>
          <w:rFonts w:cs="Arial"/>
          <w:szCs w:val="22"/>
        </w:rPr>
        <w:t>et le cahier des charges à titre de documents contractuels, dûment paraphés et signés attestant de l’acceptation de leurs termes par le soumissionnaire.</w:t>
      </w:r>
    </w:p>
    <w:p w14:paraId="797EC178" w14:textId="77777777" w:rsidR="00791791" w:rsidRPr="00001BD0" w:rsidRDefault="00791791" w:rsidP="00001BD0">
      <w:pPr>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lastRenderedPageBreak/>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180E497F" w14:textId="1487366D" w:rsidR="00F94082" w:rsidRPr="00146A32" w:rsidRDefault="00F94082" w:rsidP="00146A32">
      <w:pPr>
        <w:ind w:left="360"/>
        <w:jc w:val="both"/>
        <w:rPr>
          <w:rFonts w:cs="Arial"/>
          <w:szCs w:val="22"/>
          <w:highlight w:val="yellow"/>
        </w:rPr>
      </w:pPr>
    </w:p>
    <w:p w14:paraId="7A8591F6" w14:textId="6E56643B" w:rsidR="004A6C53" w:rsidRPr="00C1260D" w:rsidRDefault="004A6C53" w:rsidP="003C2BF2">
      <w:pPr>
        <w:pStyle w:val="Titre3"/>
      </w:pPr>
      <w:bookmarkStart w:id="23" w:name="_Toc467160637"/>
      <w:bookmarkStart w:id="24" w:name="_Toc467160638"/>
      <w:bookmarkStart w:id="25" w:name="_Toc205987537"/>
      <w:bookmarkEnd w:id="23"/>
      <w:bookmarkEnd w:id="24"/>
      <w:r w:rsidRPr="00C1260D">
        <w:t>Offre technique :</w:t>
      </w:r>
      <w:bookmarkEnd w:id="25"/>
    </w:p>
    <w:p w14:paraId="7E435078" w14:textId="76F413E1" w:rsidR="00B63DA4" w:rsidRPr="00C1260D" w:rsidRDefault="00B63DA4" w:rsidP="00B63DA4">
      <w:pPr>
        <w:jc w:val="both"/>
        <w:rPr>
          <w:rFonts w:cs="Arial"/>
          <w:szCs w:val="22"/>
        </w:rPr>
      </w:pPr>
      <w:r w:rsidRPr="00C1260D">
        <w:rPr>
          <w:rFonts w:cs="Arial"/>
          <w:szCs w:val="22"/>
        </w:rPr>
        <w:t xml:space="preserve">L’offre technique devra </w:t>
      </w:r>
      <w:proofErr w:type="gramStart"/>
      <w:r w:rsidRPr="00C1260D">
        <w:rPr>
          <w:rFonts w:cs="Arial"/>
          <w:szCs w:val="22"/>
        </w:rPr>
        <w:t>a</w:t>
      </w:r>
      <w:proofErr w:type="gramEnd"/>
      <w:r w:rsidRPr="00C1260D">
        <w:rPr>
          <w:rFonts w:cs="Arial"/>
          <w:szCs w:val="22"/>
        </w:rPr>
        <w:t xml:space="preserve"> minima présenter</w:t>
      </w:r>
      <w:r w:rsidR="00487985">
        <w:rPr>
          <w:rFonts w:cs="Arial"/>
          <w:szCs w:val="22"/>
        </w:rPr>
        <w:t> :</w:t>
      </w:r>
    </w:p>
    <w:p w14:paraId="7772FF94" w14:textId="77777777" w:rsidR="00B63DA4" w:rsidRPr="00C1260D" w:rsidRDefault="00B63DA4" w:rsidP="00B63DA4">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7AB899D2" w14:textId="77777777" w:rsidR="00721D07" w:rsidRDefault="00721D07" w:rsidP="00721D07">
      <w:pPr>
        <w:jc w:val="both"/>
        <w:rPr>
          <w:ins w:id="26" w:author="SCHULD Violaine" w:date="2025-07-30T22:29:00Z"/>
          <w:rFonts w:cs="Arial"/>
          <w:szCs w:val="22"/>
        </w:rPr>
      </w:pPr>
    </w:p>
    <w:p w14:paraId="7E920879" w14:textId="7A1B0C6D" w:rsidR="0087023B" w:rsidRPr="00C43982" w:rsidRDefault="00B63DA4" w:rsidP="00E750E0">
      <w:pPr>
        <w:jc w:val="both"/>
        <w:rPr>
          <w:rFonts w:cs="Arial"/>
          <w:szCs w:val="22"/>
        </w:rPr>
      </w:pPr>
      <w:r w:rsidRPr="00C1260D">
        <w:rPr>
          <w:rFonts w:cs="Arial"/>
          <w:szCs w:val="22"/>
        </w:rPr>
        <w:t xml:space="preserve">Ce document comprendra toutes justifications et observations du soumissionnaire </w:t>
      </w:r>
      <w:r w:rsidR="00C43982">
        <w:rPr>
          <w:rFonts w:cs="Arial"/>
          <w:szCs w:val="22"/>
        </w:rPr>
        <w:t xml:space="preserve">et devra être établi selon le plan suivant : </w:t>
      </w:r>
    </w:p>
    <w:p w14:paraId="0E4C1C65" w14:textId="0730CDEC" w:rsidR="00CD50E0" w:rsidRDefault="00CD50E0" w:rsidP="003C2BF2">
      <w:pPr>
        <w:jc w:val="both"/>
        <w:rPr>
          <w:rFonts w:cs="Arial"/>
          <w:szCs w:val="22"/>
        </w:rPr>
      </w:pPr>
    </w:p>
    <w:p w14:paraId="7658991E" w14:textId="024EA32B" w:rsidR="00C318DD" w:rsidRPr="00C318DD" w:rsidRDefault="00C318DD" w:rsidP="003C2BF2">
      <w:pPr>
        <w:jc w:val="both"/>
        <w:rPr>
          <w:rFonts w:cs="Arial"/>
          <w:b/>
          <w:bCs/>
          <w:szCs w:val="22"/>
        </w:rPr>
      </w:pPr>
      <w:r w:rsidRPr="00C318DD">
        <w:rPr>
          <w:rFonts w:cs="Arial"/>
          <w:b/>
          <w:bCs/>
          <w:szCs w:val="22"/>
        </w:rPr>
        <w:t>I – Présentation succincte de l’entreprise (max 5 pages)</w:t>
      </w:r>
    </w:p>
    <w:p w14:paraId="3D1E35AD" w14:textId="77777777" w:rsidR="00C318DD" w:rsidRDefault="00C318DD" w:rsidP="003C2BF2">
      <w:pPr>
        <w:jc w:val="both"/>
        <w:rPr>
          <w:rFonts w:cs="Arial"/>
          <w:b/>
          <w:bCs/>
          <w:szCs w:val="22"/>
        </w:rPr>
      </w:pPr>
    </w:p>
    <w:p w14:paraId="65CC2CFF" w14:textId="40F73B7F" w:rsidR="00CD50E0" w:rsidRPr="00CD50E0" w:rsidRDefault="00C318DD" w:rsidP="003C2BF2">
      <w:pPr>
        <w:jc w:val="both"/>
        <w:rPr>
          <w:rFonts w:cs="Arial"/>
          <w:b/>
          <w:bCs/>
          <w:szCs w:val="22"/>
        </w:rPr>
      </w:pPr>
      <w:r>
        <w:rPr>
          <w:rFonts w:cs="Arial"/>
          <w:b/>
          <w:bCs/>
          <w:szCs w:val="22"/>
        </w:rPr>
        <w:t>II</w:t>
      </w:r>
      <w:r w:rsidR="00CD50E0" w:rsidRPr="00CD50E0">
        <w:rPr>
          <w:rFonts w:cs="Arial"/>
          <w:b/>
          <w:bCs/>
          <w:szCs w:val="22"/>
        </w:rPr>
        <w:t xml:space="preserve"> –</w:t>
      </w:r>
      <w:r>
        <w:rPr>
          <w:rFonts w:cs="Arial"/>
          <w:b/>
          <w:bCs/>
          <w:szCs w:val="22"/>
        </w:rPr>
        <w:t xml:space="preserve">La </w:t>
      </w:r>
      <w:r w:rsidR="00CD50E0" w:rsidRPr="00CD50E0">
        <w:rPr>
          <w:rFonts w:cs="Arial"/>
          <w:b/>
          <w:bCs/>
          <w:szCs w:val="22"/>
        </w:rPr>
        <w:t>méthodologie et l’organisation</w:t>
      </w:r>
      <w:r>
        <w:rPr>
          <w:rFonts w:cs="Arial"/>
          <w:b/>
          <w:bCs/>
          <w:szCs w:val="22"/>
        </w:rPr>
        <w:t xml:space="preserve"> mis</w:t>
      </w:r>
      <w:r w:rsidR="00AE0C5B">
        <w:rPr>
          <w:rFonts w:cs="Arial"/>
          <w:b/>
          <w:bCs/>
          <w:szCs w:val="22"/>
        </w:rPr>
        <w:t>e</w:t>
      </w:r>
      <w:r>
        <w:rPr>
          <w:rFonts w:cs="Arial"/>
          <w:b/>
          <w:bCs/>
          <w:szCs w:val="22"/>
        </w:rPr>
        <w:t xml:space="preserve"> en place</w:t>
      </w:r>
    </w:p>
    <w:p w14:paraId="058176B6" w14:textId="4541699E" w:rsidR="00CD50E0" w:rsidRDefault="00CD50E0" w:rsidP="003C2BF2">
      <w:pPr>
        <w:jc w:val="both"/>
        <w:rPr>
          <w:rFonts w:cs="Arial"/>
          <w:b/>
          <w:bCs/>
          <w:szCs w:val="22"/>
        </w:rPr>
      </w:pPr>
    </w:p>
    <w:p w14:paraId="797DA052" w14:textId="3A28CD63" w:rsidR="00C318DD" w:rsidRPr="00C318DD" w:rsidRDefault="00C318DD" w:rsidP="003C2BF2">
      <w:pPr>
        <w:jc w:val="both"/>
        <w:rPr>
          <w:rFonts w:cs="Arial"/>
          <w:szCs w:val="22"/>
        </w:rPr>
      </w:pPr>
      <w:r>
        <w:rPr>
          <w:rFonts w:cs="Arial"/>
          <w:szCs w:val="22"/>
        </w:rPr>
        <w:t>Le soumissionnaire devra préciser l’organisation mis</w:t>
      </w:r>
      <w:r w:rsidR="00482120">
        <w:rPr>
          <w:rFonts w:cs="Arial"/>
          <w:szCs w:val="22"/>
        </w:rPr>
        <w:t>e</w:t>
      </w:r>
      <w:r>
        <w:rPr>
          <w:rFonts w:cs="Arial"/>
          <w:szCs w:val="22"/>
        </w:rPr>
        <w:t xml:space="preserve"> en place et les procédés d’exécution envisagés</w:t>
      </w:r>
      <w:r w:rsidR="00482120">
        <w:rPr>
          <w:rFonts w:cs="Arial"/>
          <w:szCs w:val="22"/>
        </w:rPr>
        <w:t xml:space="preserve"> pour l’opération. </w:t>
      </w:r>
    </w:p>
    <w:p w14:paraId="36710D3B" w14:textId="77777777" w:rsidR="00C318DD" w:rsidRPr="00CD50E0" w:rsidRDefault="00C318DD" w:rsidP="003C2BF2">
      <w:pPr>
        <w:jc w:val="both"/>
        <w:rPr>
          <w:rFonts w:cs="Arial"/>
          <w:b/>
          <w:bCs/>
          <w:szCs w:val="22"/>
        </w:rPr>
      </w:pPr>
    </w:p>
    <w:p w14:paraId="5A1A801A" w14:textId="5B1589C3" w:rsidR="00CD50E0" w:rsidRDefault="00CD50E0" w:rsidP="003C2BF2">
      <w:pPr>
        <w:jc w:val="both"/>
        <w:rPr>
          <w:rFonts w:cs="Arial"/>
          <w:b/>
          <w:bCs/>
          <w:szCs w:val="22"/>
        </w:rPr>
      </w:pPr>
      <w:r w:rsidRPr="00CD50E0">
        <w:rPr>
          <w:rFonts w:cs="Arial"/>
          <w:b/>
          <w:bCs/>
          <w:szCs w:val="22"/>
        </w:rPr>
        <w:t>II</w:t>
      </w:r>
      <w:r w:rsidR="00C318DD">
        <w:rPr>
          <w:rFonts w:cs="Arial"/>
          <w:b/>
          <w:bCs/>
          <w:szCs w:val="22"/>
        </w:rPr>
        <w:t>I</w:t>
      </w:r>
      <w:r w:rsidRPr="00CD50E0">
        <w:rPr>
          <w:rFonts w:cs="Arial"/>
          <w:b/>
          <w:bCs/>
          <w:szCs w:val="22"/>
        </w:rPr>
        <w:t>- Qualité des moyens humains et matériels</w:t>
      </w:r>
      <w:r w:rsidR="00C318DD">
        <w:rPr>
          <w:rFonts w:cs="Arial"/>
          <w:b/>
          <w:bCs/>
          <w:szCs w:val="22"/>
        </w:rPr>
        <w:t xml:space="preserve"> mis en œuvre</w:t>
      </w:r>
    </w:p>
    <w:p w14:paraId="4963C23A" w14:textId="131F14A6" w:rsidR="00C318DD" w:rsidRDefault="00C318DD" w:rsidP="003C2BF2">
      <w:pPr>
        <w:jc w:val="both"/>
        <w:rPr>
          <w:rFonts w:cs="Arial"/>
          <w:b/>
          <w:bCs/>
          <w:szCs w:val="22"/>
        </w:rPr>
      </w:pPr>
    </w:p>
    <w:p w14:paraId="5F3E26B4" w14:textId="6F57AC31" w:rsidR="007A64D2" w:rsidRDefault="00C318DD" w:rsidP="003C2BF2">
      <w:pPr>
        <w:jc w:val="both"/>
        <w:rPr>
          <w:rFonts w:cs="Arial"/>
          <w:szCs w:val="22"/>
        </w:rPr>
      </w:pPr>
      <w:r w:rsidRPr="00C318DD">
        <w:rPr>
          <w:rFonts w:cs="Arial"/>
          <w:szCs w:val="22"/>
        </w:rPr>
        <w:t>Le soumissionnaire</w:t>
      </w:r>
      <w:r>
        <w:rPr>
          <w:rFonts w:cs="Arial"/>
          <w:szCs w:val="22"/>
        </w:rPr>
        <w:t xml:space="preserve"> précisera la qualification et les références du responsable du marché, ainsi que le nombre et la qualification du personnel exécutant dans le cadre des travaux. Il devra aussi préciser l’organisation des moyens humains pour l’exécution des travaux. </w:t>
      </w:r>
      <w:r w:rsidR="00725F93">
        <w:rPr>
          <w:rFonts w:cs="Arial"/>
          <w:szCs w:val="22"/>
        </w:rPr>
        <w:t xml:space="preserve">Il devra également assurer la formation </w:t>
      </w:r>
      <w:r w:rsidR="00725F93">
        <w:rPr>
          <w:rFonts w:cs="Arial"/>
          <w:szCs w:val="22"/>
        </w:rPr>
        <w:t>du personnel</w:t>
      </w:r>
      <w:r w:rsidR="00725F93">
        <w:rPr>
          <w:rFonts w:cs="Arial"/>
          <w:szCs w:val="22"/>
        </w:rPr>
        <w:t xml:space="preserve"> en SS4 en cas de découverte fortuite d’amiante lors du chantier.</w:t>
      </w:r>
    </w:p>
    <w:p w14:paraId="59DE8B68" w14:textId="6EC2780A" w:rsidR="00C318DD" w:rsidRPr="00C318DD" w:rsidRDefault="00E87463" w:rsidP="003C2BF2">
      <w:pPr>
        <w:jc w:val="both"/>
        <w:rPr>
          <w:rFonts w:cs="Arial"/>
          <w:szCs w:val="22"/>
        </w:rPr>
      </w:pPr>
      <w:r>
        <w:rPr>
          <w:rFonts w:cs="Arial"/>
          <w:szCs w:val="22"/>
        </w:rPr>
        <w:t xml:space="preserve">Il devra proposer une solution technique en adéquation avec le projet et les exigences du cahier des charges. </w:t>
      </w:r>
      <w:r w:rsidR="00C318DD">
        <w:rPr>
          <w:rFonts w:cs="Arial"/>
          <w:szCs w:val="22"/>
        </w:rPr>
        <w:t>Le soumissionnaire devra fournir la liste des matériaux et matériels mis en œuvre ainsi que des fiches techniques des principaux équipements</w:t>
      </w:r>
      <w:r w:rsidR="00721D07">
        <w:rPr>
          <w:rFonts w:cs="Arial"/>
          <w:szCs w:val="22"/>
        </w:rPr>
        <w:t xml:space="preserve"> et matériaux ou produits</w:t>
      </w:r>
      <w:r w:rsidR="00C318DD">
        <w:rPr>
          <w:rFonts w:cs="Arial"/>
          <w:szCs w:val="22"/>
        </w:rPr>
        <w:t xml:space="preserve">. </w:t>
      </w:r>
      <w:r w:rsidR="00725F93">
        <w:rPr>
          <w:rFonts w:cs="Arial"/>
          <w:szCs w:val="22"/>
        </w:rPr>
        <w:t xml:space="preserve">Il devra indiquer le matériel utilisé en cas d’exécution de travaux de désamiantage. </w:t>
      </w:r>
    </w:p>
    <w:p w14:paraId="50553DAF" w14:textId="712C3A63" w:rsidR="00CD50E0" w:rsidRPr="00CD50E0" w:rsidRDefault="00CD50E0" w:rsidP="003C2BF2">
      <w:pPr>
        <w:jc w:val="both"/>
        <w:rPr>
          <w:rFonts w:cs="Arial"/>
          <w:b/>
          <w:bCs/>
          <w:szCs w:val="22"/>
        </w:rPr>
      </w:pPr>
    </w:p>
    <w:p w14:paraId="48C8E3AC" w14:textId="30F3B49B" w:rsidR="00CD50E0" w:rsidRDefault="00CD50E0" w:rsidP="003C2BF2">
      <w:pPr>
        <w:jc w:val="both"/>
        <w:rPr>
          <w:rFonts w:cs="Arial"/>
          <w:b/>
          <w:bCs/>
          <w:szCs w:val="22"/>
        </w:rPr>
      </w:pPr>
      <w:r w:rsidRPr="00482120">
        <w:rPr>
          <w:rFonts w:cs="Arial"/>
          <w:b/>
          <w:bCs/>
          <w:szCs w:val="22"/>
        </w:rPr>
        <w:t>I</w:t>
      </w:r>
      <w:r w:rsidR="00C318DD" w:rsidRPr="00482120">
        <w:rPr>
          <w:rFonts w:cs="Arial"/>
          <w:b/>
          <w:bCs/>
          <w:szCs w:val="22"/>
        </w:rPr>
        <w:t>V</w:t>
      </w:r>
      <w:r w:rsidRPr="00482120">
        <w:rPr>
          <w:rFonts w:cs="Arial"/>
          <w:b/>
          <w:bCs/>
          <w:szCs w:val="22"/>
        </w:rPr>
        <w:t xml:space="preserve">- </w:t>
      </w:r>
      <w:r w:rsidR="00482120" w:rsidRPr="00482120">
        <w:rPr>
          <w:rFonts w:cs="Arial"/>
          <w:b/>
          <w:bCs/>
          <w:szCs w:val="22"/>
        </w:rPr>
        <w:t>Prise en compte des contraintes d</w:t>
      </w:r>
      <w:r w:rsidR="00482120">
        <w:rPr>
          <w:rFonts w:cs="Arial"/>
          <w:b/>
          <w:bCs/>
          <w:szCs w:val="22"/>
        </w:rPr>
        <w:t xml:space="preserve">e l’opération </w:t>
      </w:r>
      <w:r w:rsidR="00482120" w:rsidRPr="00482120">
        <w:rPr>
          <w:rFonts w:cs="Arial"/>
          <w:b/>
          <w:bCs/>
          <w:szCs w:val="22"/>
        </w:rPr>
        <w:t>et optimisation du plan d’installation de chantier</w:t>
      </w:r>
    </w:p>
    <w:p w14:paraId="44C21F2E" w14:textId="663305D2" w:rsidR="00482120" w:rsidRDefault="00482120" w:rsidP="003C2BF2">
      <w:pPr>
        <w:jc w:val="both"/>
        <w:rPr>
          <w:rFonts w:cs="Arial"/>
          <w:b/>
          <w:bCs/>
          <w:szCs w:val="22"/>
        </w:rPr>
      </w:pPr>
    </w:p>
    <w:p w14:paraId="4E732886" w14:textId="1029D6DA" w:rsidR="00482120" w:rsidRPr="00482120" w:rsidRDefault="00482120" w:rsidP="003C2BF2">
      <w:pPr>
        <w:jc w:val="both"/>
        <w:rPr>
          <w:rFonts w:cs="Arial"/>
          <w:szCs w:val="22"/>
        </w:rPr>
      </w:pPr>
      <w:r w:rsidRPr="00482120">
        <w:rPr>
          <w:rFonts w:cs="Arial"/>
          <w:szCs w:val="22"/>
        </w:rPr>
        <w:t>Le soumissionnaire</w:t>
      </w:r>
      <w:r>
        <w:rPr>
          <w:rFonts w:cs="Arial"/>
          <w:szCs w:val="22"/>
        </w:rPr>
        <w:t xml:space="preserve"> devra indiquer les mesures prévues pour assurer la sécurité du chantier. Il devra également proposer dans son offre un plan d’installation de chantier optimisé prenant en compte les contraintes de l’opération et de son environnement. </w:t>
      </w:r>
    </w:p>
    <w:p w14:paraId="5C619D9E" w14:textId="27E89CC1" w:rsidR="00CD50E0" w:rsidRPr="00CD50E0" w:rsidRDefault="00CD50E0" w:rsidP="003C2BF2">
      <w:pPr>
        <w:jc w:val="both"/>
        <w:rPr>
          <w:rFonts w:cs="Arial"/>
          <w:b/>
          <w:bCs/>
          <w:szCs w:val="22"/>
        </w:rPr>
      </w:pPr>
    </w:p>
    <w:p w14:paraId="18B1CECD" w14:textId="7B390544" w:rsidR="00CD50E0" w:rsidRDefault="00CD50E0" w:rsidP="003C2BF2">
      <w:pPr>
        <w:jc w:val="both"/>
        <w:rPr>
          <w:rFonts w:cs="Arial"/>
          <w:b/>
          <w:bCs/>
          <w:szCs w:val="22"/>
        </w:rPr>
      </w:pPr>
      <w:r w:rsidRPr="00CD50E0">
        <w:rPr>
          <w:rFonts w:cs="Arial"/>
          <w:b/>
          <w:bCs/>
          <w:szCs w:val="22"/>
        </w:rPr>
        <w:t xml:space="preserve">V- </w:t>
      </w:r>
      <w:r w:rsidR="00725F93">
        <w:rPr>
          <w:rFonts w:cs="Arial"/>
          <w:b/>
          <w:bCs/>
          <w:szCs w:val="22"/>
        </w:rPr>
        <w:t xml:space="preserve">Pertinence, </w:t>
      </w:r>
      <w:r w:rsidR="00725F93" w:rsidRPr="00CD50E0">
        <w:rPr>
          <w:rFonts w:cs="Arial"/>
          <w:b/>
          <w:bCs/>
          <w:szCs w:val="22"/>
        </w:rPr>
        <w:t>respect</w:t>
      </w:r>
      <w:r w:rsidRPr="00CD50E0">
        <w:rPr>
          <w:rFonts w:cs="Arial"/>
          <w:b/>
          <w:bCs/>
          <w:szCs w:val="22"/>
        </w:rPr>
        <w:t xml:space="preserve"> du planning </w:t>
      </w:r>
      <w:r w:rsidR="00736E54">
        <w:rPr>
          <w:rFonts w:cs="Arial"/>
          <w:b/>
          <w:bCs/>
          <w:szCs w:val="22"/>
        </w:rPr>
        <w:t>et optimisation du planning</w:t>
      </w:r>
    </w:p>
    <w:p w14:paraId="29E87E16" w14:textId="5739EA2F" w:rsidR="00D22C9B" w:rsidRPr="00D22C9B" w:rsidRDefault="00D22C9B" w:rsidP="003C2BF2">
      <w:pPr>
        <w:jc w:val="both"/>
        <w:rPr>
          <w:rFonts w:cs="Arial"/>
          <w:szCs w:val="22"/>
        </w:rPr>
      </w:pPr>
    </w:p>
    <w:p w14:paraId="63D9DEE5" w14:textId="09C13894" w:rsidR="00D22C9B" w:rsidRPr="00D22C9B" w:rsidRDefault="00D22C9B" w:rsidP="003C2BF2">
      <w:pPr>
        <w:jc w:val="both"/>
        <w:rPr>
          <w:rFonts w:cs="Arial"/>
          <w:szCs w:val="22"/>
        </w:rPr>
      </w:pPr>
      <w:r w:rsidRPr="00D22C9B">
        <w:rPr>
          <w:rFonts w:cs="Arial"/>
          <w:szCs w:val="22"/>
        </w:rPr>
        <w:t>Le soumissionnaire devra présenter un planning d’exécution détaillé des travaux qui doit indiquer les différentes phases ainsi que leur</w:t>
      </w:r>
      <w:r>
        <w:rPr>
          <w:rFonts w:cs="Arial"/>
          <w:szCs w:val="22"/>
        </w:rPr>
        <w:t>s</w:t>
      </w:r>
      <w:r w:rsidRPr="00D22C9B">
        <w:rPr>
          <w:rFonts w:cs="Arial"/>
          <w:szCs w:val="22"/>
        </w:rPr>
        <w:t xml:space="preserve"> durée</w:t>
      </w:r>
      <w:r>
        <w:rPr>
          <w:rFonts w:cs="Arial"/>
          <w:szCs w:val="22"/>
        </w:rPr>
        <w:t>s</w:t>
      </w:r>
      <w:r w:rsidRPr="00D22C9B">
        <w:rPr>
          <w:rFonts w:cs="Arial"/>
          <w:szCs w:val="22"/>
        </w:rPr>
        <w:t xml:space="preserve"> prévisionnelle</w:t>
      </w:r>
      <w:r>
        <w:rPr>
          <w:rFonts w:cs="Arial"/>
          <w:szCs w:val="22"/>
        </w:rPr>
        <w:t>s en respectant le planning général du projet</w:t>
      </w:r>
      <w:r w:rsidRPr="00D22C9B">
        <w:rPr>
          <w:rFonts w:cs="Arial"/>
          <w:szCs w:val="22"/>
        </w:rPr>
        <w:t xml:space="preserve">. </w:t>
      </w:r>
      <w:r>
        <w:rPr>
          <w:rFonts w:cs="Arial"/>
          <w:szCs w:val="22"/>
        </w:rPr>
        <w:t xml:space="preserve">Le soumissionnaire devra optimiser ce planning par rapport au planning général du projet. </w:t>
      </w:r>
    </w:p>
    <w:p w14:paraId="701753CE" w14:textId="49F6FAF3" w:rsidR="00C318DD" w:rsidRDefault="00C318DD" w:rsidP="003C2BF2">
      <w:pPr>
        <w:jc w:val="both"/>
        <w:rPr>
          <w:rFonts w:cs="Arial"/>
          <w:b/>
          <w:bCs/>
          <w:szCs w:val="22"/>
        </w:rPr>
      </w:pPr>
    </w:p>
    <w:p w14:paraId="23061286" w14:textId="5DD31171" w:rsidR="00C318DD" w:rsidRDefault="00C318DD" w:rsidP="003C2BF2">
      <w:pPr>
        <w:jc w:val="both"/>
        <w:rPr>
          <w:rFonts w:cs="Arial"/>
          <w:b/>
          <w:bCs/>
          <w:szCs w:val="22"/>
        </w:rPr>
      </w:pPr>
      <w:r>
        <w:rPr>
          <w:rFonts w:cs="Arial"/>
          <w:b/>
          <w:bCs/>
          <w:szCs w:val="22"/>
        </w:rPr>
        <w:t>VI- Mesures environnementales</w:t>
      </w:r>
    </w:p>
    <w:p w14:paraId="05510DDF" w14:textId="118DD41E" w:rsidR="00D22C9B" w:rsidRDefault="00D22C9B" w:rsidP="003C2BF2">
      <w:pPr>
        <w:jc w:val="both"/>
        <w:rPr>
          <w:rFonts w:cs="Arial"/>
          <w:b/>
          <w:bCs/>
          <w:szCs w:val="22"/>
        </w:rPr>
      </w:pPr>
    </w:p>
    <w:p w14:paraId="090F4DE8" w14:textId="25C885F2" w:rsidR="00D22C9B" w:rsidRPr="00D22C9B" w:rsidRDefault="00D22C9B" w:rsidP="003C2BF2">
      <w:pPr>
        <w:jc w:val="both"/>
        <w:rPr>
          <w:rFonts w:cs="Arial"/>
          <w:szCs w:val="22"/>
        </w:rPr>
      </w:pPr>
      <w:r w:rsidRPr="00D22C9B">
        <w:rPr>
          <w:rFonts w:cs="Arial"/>
          <w:szCs w:val="22"/>
        </w:rPr>
        <w:t xml:space="preserve">Le soumissionnaire devra indiquer les mesures environnementales qu’il prendra </w:t>
      </w:r>
      <w:r w:rsidR="00E30317">
        <w:rPr>
          <w:rFonts w:cs="Arial"/>
          <w:szCs w:val="22"/>
        </w:rPr>
        <w:t>durant</w:t>
      </w:r>
      <w:r w:rsidRPr="00D22C9B">
        <w:rPr>
          <w:rFonts w:cs="Arial"/>
          <w:szCs w:val="22"/>
        </w:rPr>
        <w:t xml:space="preserve"> la phase d’exécution des travaux</w:t>
      </w:r>
      <w:r>
        <w:rPr>
          <w:rFonts w:cs="Arial"/>
          <w:szCs w:val="22"/>
        </w:rPr>
        <w:t xml:space="preserve"> en termes de gestion de déchets, de matériaux et optimisation des consommations énergétiques. </w:t>
      </w:r>
    </w:p>
    <w:p w14:paraId="24B1C484" w14:textId="77777777" w:rsidR="00D22C9B" w:rsidRDefault="00D22C9B" w:rsidP="00D22C9B">
      <w:pPr>
        <w:jc w:val="both"/>
        <w:rPr>
          <w:rFonts w:cs="Arial"/>
          <w:szCs w:val="22"/>
        </w:rPr>
      </w:pPr>
    </w:p>
    <w:p w14:paraId="10820F07" w14:textId="1712FFD8" w:rsidR="00D22C9B" w:rsidRPr="00C1260D" w:rsidRDefault="00D22C9B" w:rsidP="00D22C9B">
      <w:pPr>
        <w:jc w:val="both"/>
        <w:rPr>
          <w:rFonts w:cs="Arial"/>
          <w:szCs w:val="22"/>
        </w:rPr>
      </w:pPr>
      <w:r w:rsidRPr="00C1260D">
        <w:rPr>
          <w:rFonts w:cs="Arial"/>
          <w:szCs w:val="22"/>
        </w:rPr>
        <w:lastRenderedPageBreak/>
        <w:t>Nous attirons votre attention sur le fait que votre prix devra comprendre également la fourniture en langue française de toute la documentation afférente aux matériels installés (notice d’utilisation, manuel de maintenance, instructions de sécurité…).</w:t>
      </w:r>
    </w:p>
    <w:p w14:paraId="72573895" w14:textId="77777777" w:rsidR="00CD50E0" w:rsidRPr="00C1260D" w:rsidRDefault="00CD50E0" w:rsidP="003C2BF2">
      <w:pPr>
        <w:jc w:val="both"/>
        <w:rPr>
          <w:rFonts w:cs="Arial"/>
          <w:szCs w:val="22"/>
        </w:rPr>
      </w:pPr>
    </w:p>
    <w:p w14:paraId="435BF64E" w14:textId="77777777" w:rsidR="0087023B" w:rsidRPr="00C1260D" w:rsidRDefault="0087023B" w:rsidP="003C2BF2">
      <w:pPr>
        <w:pStyle w:val="Titre3"/>
      </w:pPr>
      <w:bookmarkStart w:id="27" w:name="_Toc369006681"/>
      <w:bookmarkStart w:id="28" w:name="_Toc205987538"/>
      <w:r w:rsidRPr="00C1260D">
        <w:t>Offre commerciale :</w:t>
      </w:r>
      <w:bookmarkEnd w:id="27"/>
      <w:bookmarkEnd w:id="28"/>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29" w:name="_Toc205987539"/>
      <w:r w:rsidRPr="00223180">
        <w:t>REMISE DES OFFRES ET DES CANDIDATURES</w:t>
      </w:r>
      <w:bookmarkEnd w:id="29"/>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0" w:name="_Toc205987540"/>
      <w:r w:rsidRPr="00AC096A">
        <w:t>Date limite de remise des candidatures et des offres</w:t>
      </w:r>
      <w:bookmarkEnd w:id="30"/>
    </w:p>
    <w:p w14:paraId="4DEBDB42" w14:textId="74897163"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w:t>
      </w:r>
      <w:r w:rsidRPr="00146A32">
        <w:rPr>
          <w:rFonts w:cs="Arial"/>
          <w:szCs w:val="22"/>
        </w:rPr>
        <w:t xml:space="preserve">le </w:t>
      </w:r>
      <w:r w:rsidR="00180778">
        <w:rPr>
          <w:rFonts w:cs="Arial"/>
          <w:b/>
          <w:color w:val="FF0000"/>
          <w:szCs w:val="22"/>
        </w:rPr>
        <w:t>19</w:t>
      </w:r>
      <w:r w:rsidR="001C213C" w:rsidRPr="00146A32">
        <w:rPr>
          <w:rFonts w:cs="Arial"/>
          <w:b/>
          <w:color w:val="FF0000"/>
          <w:szCs w:val="22"/>
        </w:rPr>
        <w:t xml:space="preserve">/09/2025 </w:t>
      </w:r>
      <w:r w:rsidRPr="00146A32">
        <w:rPr>
          <w:rFonts w:cs="Arial"/>
          <w:b/>
          <w:color w:val="FF0000"/>
          <w:szCs w:val="22"/>
        </w:rPr>
        <w:t xml:space="preserve">avant </w:t>
      </w:r>
      <w:r w:rsidR="001C213C" w:rsidRPr="00146A32">
        <w:rPr>
          <w:rFonts w:cs="Arial"/>
          <w:b/>
          <w:color w:val="FF0000"/>
          <w:szCs w:val="22"/>
        </w:rPr>
        <w:t xml:space="preserve">12 </w:t>
      </w:r>
      <w:r w:rsidRPr="00146A32">
        <w:rPr>
          <w:rFonts w:cs="Arial"/>
          <w:b/>
          <w:color w:val="FF0000"/>
          <w:szCs w:val="22"/>
        </w:rPr>
        <w:t>heures</w:t>
      </w:r>
      <w:r w:rsidRPr="00146A32">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1" w:name="_Toc205987541"/>
      <w:r w:rsidRPr="00AC096A">
        <w:t>Forme de remise des candidatures et des offres</w:t>
      </w:r>
      <w:bookmarkEnd w:id="31"/>
    </w:p>
    <w:p w14:paraId="23DBB01E" w14:textId="77777777" w:rsidR="00BA3ABC" w:rsidRPr="00C1260D" w:rsidRDefault="00BA3ABC" w:rsidP="00BA3ABC">
      <w:pPr>
        <w:pStyle w:val="Titre3"/>
      </w:pPr>
      <w:bookmarkStart w:id="32" w:name="_Toc467160650"/>
      <w:bookmarkStart w:id="33" w:name="_Toc205987542"/>
      <w:bookmarkEnd w:id="32"/>
      <w:r w:rsidRPr="00C1260D">
        <w:t>Version dématérialisée</w:t>
      </w:r>
      <w:bookmarkEnd w:id="33"/>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1874E7" w:rsidP="00FA1932">
      <w:pPr>
        <w:jc w:val="both"/>
        <w:rPr>
          <w:rFonts w:cs="Arial"/>
          <w:szCs w:val="22"/>
        </w:rPr>
      </w:pPr>
      <w:hyperlink r:id="rId14"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28DE8AD7" w:rsidR="00BA3ABC" w:rsidRPr="00C1260D" w:rsidRDefault="00062324" w:rsidP="00BA3ABC">
      <w:pPr>
        <w:jc w:val="both"/>
        <w:rPr>
          <w:rFonts w:cs="Arial"/>
          <w:szCs w:val="22"/>
        </w:rPr>
      </w:pPr>
      <w:r w:rsidRPr="00BB7B1F">
        <w:rPr>
          <w:rFonts w:cs="Arial"/>
          <w:szCs w:val="22"/>
        </w:rPr>
        <w:t>Le soumissionnaire</w:t>
      </w:r>
      <w:r w:rsidRPr="0049041C">
        <w:rPr>
          <w:rFonts w:cs="Arial"/>
          <w:szCs w:val="22"/>
        </w:rPr>
        <w:t xml:space="preserve"> </w:t>
      </w:r>
      <w:r w:rsidR="00BA3ABC" w:rsidRPr="00C1260D">
        <w:rPr>
          <w:rFonts w:cs="Arial"/>
          <w:szCs w:val="22"/>
        </w:rPr>
        <w:t>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46C66C02" w14:textId="68BF875D" w:rsidR="009F1511" w:rsidRPr="009F1511" w:rsidRDefault="00BA3ABC" w:rsidP="009F1511">
      <w:pPr>
        <w:jc w:val="both"/>
        <w:rPr>
          <w:rFonts w:cs="Arial"/>
          <w:szCs w:val="22"/>
        </w:rPr>
      </w:pPr>
      <w:r w:rsidRPr="00C1260D">
        <w:rPr>
          <w:rFonts w:cs="Arial"/>
          <w:szCs w:val="22"/>
        </w:rPr>
        <w:t>Elle doit être envoyée dans les délais impartis pour la remise des candidatures et des offres</w:t>
      </w:r>
      <w:r w:rsidR="009F1511" w:rsidRPr="009F1511">
        <w:rPr>
          <w:rFonts w:cs="Arial"/>
          <w:szCs w:val="22"/>
        </w:rPr>
        <w:t xml:space="preserve"> à l’adresse indiquée ci-après :</w:t>
      </w:r>
    </w:p>
    <w:p w14:paraId="452A5CF2" w14:textId="77777777" w:rsidR="009F1511" w:rsidRDefault="009F1511" w:rsidP="009F1511">
      <w:pPr>
        <w:jc w:val="both"/>
        <w:rPr>
          <w:rFonts w:cs="Arial"/>
          <w:szCs w:val="22"/>
          <w:highlight w:val="yellow"/>
        </w:rPr>
      </w:pPr>
    </w:p>
    <w:p w14:paraId="053C900D" w14:textId="77777777" w:rsidR="009F1511" w:rsidRPr="002717D5" w:rsidRDefault="009F1511" w:rsidP="009F1511">
      <w:pPr>
        <w:jc w:val="center"/>
        <w:rPr>
          <w:rFonts w:cs="Arial"/>
          <w:szCs w:val="22"/>
        </w:rPr>
      </w:pPr>
      <w:r w:rsidRPr="002717D5">
        <w:rPr>
          <w:rFonts w:cs="Arial"/>
          <w:szCs w:val="22"/>
        </w:rPr>
        <w:t>CEA Grenoble</w:t>
      </w:r>
    </w:p>
    <w:p w14:paraId="7F6EF7EB" w14:textId="13CE589C" w:rsidR="009F1511" w:rsidRPr="002717D5" w:rsidRDefault="009F1511" w:rsidP="009F1511">
      <w:pPr>
        <w:jc w:val="center"/>
        <w:rPr>
          <w:rFonts w:cs="Arial"/>
          <w:szCs w:val="22"/>
        </w:rPr>
      </w:pPr>
      <w:r w:rsidRPr="002717D5">
        <w:rPr>
          <w:rFonts w:cs="Arial"/>
          <w:szCs w:val="22"/>
        </w:rPr>
        <w:t xml:space="preserve">Service </w:t>
      </w:r>
      <w:r w:rsidR="00846642" w:rsidRPr="002717D5">
        <w:rPr>
          <w:rFonts w:cs="Arial"/>
          <w:szCs w:val="22"/>
        </w:rPr>
        <w:t xml:space="preserve">des Marchés et </w:t>
      </w:r>
      <w:r w:rsidRPr="002717D5">
        <w:rPr>
          <w:rFonts w:cs="Arial"/>
          <w:szCs w:val="22"/>
        </w:rPr>
        <w:t>Achats</w:t>
      </w:r>
    </w:p>
    <w:p w14:paraId="5F29F139" w14:textId="42600E55" w:rsidR="009F1511" w:rsidRPr="002717D5" w:rsidRDefault="009F1511" w:rsidP="009F1511">
      <w:pPr>
        <w:jc w:val="center"/>
        <w:rPr>
          <w:rFonts w:cs="Arial"/>
          <w:szCs w:val="22"/>
        </w:rPr>
      </w:pPr>
      <w:r w:rsidRPr="002717D5">
        <w:rPr>
          <w:rFonts w:cs="Arial"/>
          <w:szCs w:val="22"/>
        </w:rPr>
        <w:t xml:space="preserve">17, </w:t>
      </w:r>
      <w:r w:rsidR="00846642" w:rsidRPr="002717D5">
        <w:rPr>
          <w:rFonts w:cs="Arial"/>
          <w:szCs w:val="22"/>
        </w:rPr>
        <w:t xml:space="preserve">avenue </w:t>
      </w:r>
      <w:r w:rsidRPr="002717D5">
        <w:rPr>
          <w:rFonts w:cs="Arial"/>
          <w:szCs w:val="22"/>
        </w:rPr>
        <w:t>des Martyrs</w:t>
      </w:r>
    </w:p>
    <w:p w14:paraId="6718057A" w14:textId="77777777" w:rsidR="009F1511" w:rsidRPr="002717D5" w:rsidRDefault="009F1511" w:rsidP="009F1511">
      <w:pPr>
        <w:jc w:val="center"/>
        <w:rPr>
          <w:rFonts w:cs="Arial"/>
          <w:szCs w:val="22"/>
        </w:rPr>
      </w:pPr>
      <w:r w:rsidRPr="002717D5">
        <w:rPr>
          <w:rFonts w:cs="Arial"/>
          <w:szCs w:val="22"/>
        </w:rPr>
        <w:t>38054 GRENOBLE Cedex 09</w:t>
      </w:r>
    </w:p>
    <w:p w14:paraId="1F96F722" w14:textId="0DCEC142" w:rsidR="009F1511" w:rsidRPr="002717D5" w:rsidRDefault="009F1511" w:rsidP="009F1511">
      <w:pPr>
        <w:jc w:val="center"/>
        <w:rPr>
          <w:rFonts w:cs="Arial"/>
          <w:szCs w:val="22"/>
          <w:u w:val="single"/>
        </w:rPr>
      </w:pPr>
      <w:r w:rsidRPr="002717D5">
        <w:rPr>
          <w:rFonts w:cs="Arial"/>
          <w:szCs w:val="22"/>
          <w:u w:val="single"/>
        </w:rPr>
        <w:t xml:space="preserve">A l’attention de </w:t>
      </w:r>
      <w:proofErr w:type="spellStart"/>
      <w:r w:rsidR="002717D5" w:rsidRPr="002717D5">
        <w:rPr>
          <w:rFonts w:cs="Arial"/>
          <w:szCs w:val="22"/>
          <w:u w:val="single"/>
        </w:rPr>
        <w:t>Barimi</w:t>
      </w:r>
      <w:proofErr w:type="spellEnd"/>
      <w:r w:rsidR="002717D5" w:rsidRPr="002717D5">
        <w:rPr>
          <w:rFonts w:cs="Arial"/>
          <w:szCs w:val="22"/>
          <w:u w:val="single"/>
        </w:rPr>
        <w:t xml:space="preserve"> Lorin</w:t>
      </w:r>
      <w:r w:rsidRPr="002717D5">
        <w:rPr>
          <w:rFonts w:cs="Arial"/>
          <w:szCs w:val="22"/>
          <w:u w:val="single"/>
        </w:rPr>
        <w:t xml:space="preserve"> – Pièce </w:t>
      </w:r>
      <w:r w:rsidR="002717D5" w:rsidRPr="002717D5">
        <w:rPr>
          <w:rFonts w:cs="Arial"/>
          <w:szCs w:val="22"/>
          <w:u w:val="single"/>
        </w:rPr>
        <w:t>402H</w:t>
      </w:r>
    </w:p>
    <w:p w14:paraId="343BD74B" w14:textId="4BA54B33" w:rsidR="00BA3ABC" w:rsidRPr="00C1260D" w:rsidRDefault="00BA3ABC" w:rsidP="00BA3ABC">
      <w:pPr>
        <w:jc w:val="both"/>
        <w:rPr>
          <w:rFonts w:cs="Arial"/>
          <w:szCs w:val="22"/>
        </w:rPr>
      </w:pPr>
    </w:p>
    <w:p w14:paraId="76BF2365" w14:textId="77777777" w:rsidR="00BA3ABC" w:rsidRPr="00C1260D" w:rsidRDefault="00BA3ABC" w:rsidP="000640FB">
      <w:pPr>
        <w:jc w:val="both"/>
        <w:rPr>
          <w:rFonts w:cs="Arial"/>
          <w:szCs w:val="22"/>
        </w:rPr>
      </w:pPr>
      <w:r w:rsidRPr="00C1260D">
        <w:rPr>
          <w:rFonts w:cs="Arial"/>
          <w:szCs w:val="22"/>
        </w:rPr>
        <w:t>La copie de sauvegarde sera ouverte :</w:t>
      </w:r>
    </w:p>
    <w:p w14:paraId="1DBDE104" w14:textId="77777777" w:rsidR="00BA3ABC" w:rsidRPr="00C1260D" w:rsidRDefault="00BA3ABC">
      <w:pPr>
        <w:jc w:val="both"/>
        <w:rPr>
          <w:rFonts w:cs="Arial"/>
          <w:szCs w:val="22"/>
        </w:rPr>
      </w:pPr>
      <w:r w:rsidRPr="00C1260D">
        <w:rPr>
          <w:rFonts w:cs="Arial"/>
          <w:szCs w:val="22"/>
        </w:rPr>
        <w:t>- lorsqu’est détecté un programme informatique malveillant dans les candidatures et les offres transmises par voie dématérialisée.</w:t>
      </w:r>
    </w:p>
    <w:p w14:paraId="186E0BBB" w14:textId="77777777" w:rsidR="00BA3ABC" w:rsidRPr="00C1260D" w:rsidRDefault="00BA3ABC">
      <w:pPr>
        <w:jc w:val="both"/>
        <w:rPr>
          <w:rFonts w:cs="Arial"/>
          <w:szCs w:val="22"/>
        </w:rPr>
      </w:pPr>
      <w:r w:rsidRPr="00C1260D">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50C4BE07" w14:textId="77777777" w:rsidR="00BA3ABC" w:rsidRPr="00C1260D" w:rsidRDefault="00BA3ABC">
      <w:pPr>
        <w:jc w:val="both"/>
        <w:rPr>
          <w:rFonts w:cs="Arial"/>
          <w:szCs w:val="22"/>
        </w:rPr>
      </w:pPr>
    </w:p>
    <w:p w14:paraId="6B8B27BE" w14:textId="637FD58A" w:rsidR="00703F2D" w:rsidRPr="002717D5" w:rsidRDefault="00703F2D" w:rsidP="00142514">
      <w:pPr>
        <w:jc w:val="both"/>
      </w:pPr>
      <w:r w:rsidRPr="002717D5">
        <w:t xml:space="preserve">Rappel : </w:t>
      </w:r>
    </w:p>
    <w:p w14:paraId="716DCCF1" w14:textId="4E2BCC30" w:rsidR="00074A32" w:rsidRPr="002717D5" w:rsidRDefault="00703F2D" w:rsidP="00A70E3B">
      <w:pPr>
        <w:jc w:val="both"/>
      </w:pPr>
      <w:r w:rsidRPr="002717D5">
        <w:t xml:space="preserve">Les opérateurs économiques ont l’obligation de déposer leurs candidatures et offres par voie électronique sur PLACE, sauf dans les cas prévus </w:t>
      </w:r>
      <w:proofErr w:type="gramStart"/>
      <w:r w:rsidRPr="002717D5">
        <w:t xml:space="preserve">par </w:t>
      </w:r>
      <w:r w:rsidR="000640FB" w:rsidRPr="002717D5">
        <w:t xml:space="preserve"> les</w:t>
      </w:r>
      <w:proofErr w:type="gramEnd"/>
      <w:r w:rsidR="000640FB" w:rsidRPr="002717D5">
        <w:t xml:space="preserve"> articles R2132-12 et R2132-13 du Code de la commande publique.</w:t>
      </w:r>
    </w:p>
    <w:p w14:paraId="176A95DB" w14:textId="77777777" w:rsidR="004918E5" w:rsidRDefault="004918E5" w:rsidP="00074A32"/>
    <w:p w14:paraId="544D1870" w14:textId="77777777" w:rsidR="004918E5" w:rsidRDefault="004918E5" w:rsidP="004918E5">
      <w:pPr>
        <w:pStyle w:val="Titre1"/>
        <w:jc w:val="both"/>
      </w:pPr>
      <w:bookmarkStart w:id="34" w:name="_Toc488938159"/>
      <w:bookmarkStart w:id="35" w:name="_Toc205987543"/>
      <w:r>
        <w:t>VERIFICATION DES CANDIDATURES ET JUGEMENT DES OFFRES</w:t>
      </w:r>
      <w:bookmarkEnd w:id="34"/>
      <w:bookmarkEnd w:id="35"/>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6" w:name="_Toc488938160"/>
      <w:bookmarkStart w:id="37" w:name="_Toc205987544"/>
      <w:r>
        <w:lastRenderedPageBreak/>
        <w:t>Vérification des candidatures</w:t>
      </w:r>
      <w:bookmarkEnd w:id="36"/>
      <w:bookmarkEnd w:id="37"/>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8" w:name="_Toc205987545"/>
      <w:r>
        <w:t xml:space="preserve">Critères de sélection des </w:t>
      </w:r>
      <w:r w:rsidRPr="00AC096A">
        <w:t>offres</w:t>
      </w:r>
      <w:bookmarkEnd w:id="38"/>
    </w:p>
    <w:p w14:paraId="22579EF3" w14:textId="77777777" w:rsidR="00811CB3" w:rsidRPr="00C1260D" w:rsidRDefault="00811CB3" w:rsidP="003C2BF2">
      <w:pPr>
        <w:jc w:val="both"/>
        <w:rPr>
          <w:rFonts w:cs="Arial"/>
          <w:szCs w:val="22"/>
        </w:rPr>
      </w:pPr>
      <w:r w:rsidRPr="00C1260D">
        <w:rPr>
          <w:rFonts w:cs="Arial"/>
          <w:szCs w:val="22"/>
        </w:rPr>
        <w:t xml:space="preserve">L’offre du soumissionnaire sera analysée conformément aux critères de sélection </w:t>
      </w:r>
      <w:r w:rsidR="000B2EB0" w:rsidRPr="001D29C0">
        <w:rPr>
          <w:rFonts w:cs="Arial"/>
          <w:szCs w:val="22"/>
        </w:rPr>
        <w:t>pondérés</w:t>
      </w:r>
      <w:r w:rsidR="000B2EB0" w:rsidRPr="00C1260D">
        <w:rPr>
          <w:rFonts w:cs="Arial"/>
          <w:szCs w:val="22"/>
        </w:rPr>
        <w:t xml:space="preserve"> </w:t>
      </w:r>
      <w:r w:rsidRPr="00C1260D">
        <w:rPr>
          <w:rFonts w:cs="Arial"/>
          <w:szCs w:val="22"/>
        </w:rPr>
        <w:t>suivants :</w:t>
      </w:r>
    </w:p>
    <w:p w14:paraId="33AECA5D" w14:textId="73814EE6" w:rsidR="003C2BF2" w:rsidRPr="009F3DC7" w:rsidRDefault="00851C19" w:rsidP="009F3DC7">
      <w:pPr>
        <w:numPr>
          <w:ilvl w:val="0"/>
          <w:numId w:val="17"/>
        </w:numPr>
        <w:jc w:val="both"/>
        <w:rPr>
          <w:rFonts w:cs="Arial"/>
          <w:szCs w:val="22"/>
        </w:rPr>
      </w:pPr>
      <w:r w:rsidRPr="00C1260D">
        <w:rPr>
          <w:rFonts w:cs="Arial"/>
          <w:szCs w:val="22"/>
        </w:rPr>
        <w:t xml:space="preserve">Prix des </w:t>
      </w:r>
      <w:r w:rsidR="00001BD0">
        <w:rPr>
          <w:rFonts w:cs="Arial"/>
          <w:szCs w:val="22"/>
        </w:rPr>
        <w:t>travaux</w:t>
      </w:r>
      <w:r w:rsidRPr="00C1260D">
        <w:rPr>
          <w:rFonts w:cs="Arial"/>
          <w:szCs w:val="22"/>
        </w:rPr>
        <w:t xml:space="preserve"> : </w:t>
      </w:r>
      <w:r w:rsidRPr="00842BBF">
        <w:rPr>
          <w:rFonts w:cs="Arial"/>
          <w:b/>
          <w:bCs/>
          <w:szCs w:val="22"/>
        </w:rPr>
        <w:t>50%</w:t>
      </w:r>
    </w:p>
    <w:p w14:paraId="79222011" w14:textId="3A51FCA8" w:rsidR="004309D4" w:rsidRDefault="004309D4" w:rsidP="004309D4">
      <w:pPr>
        <w:numPr>
          <w:ilvl w:val="0"/>
          <w:numId w:val="17"/>
        </w:numPr>
        <w:jc w:val="both"/>
        <w:rPr>
          <w:rFonts w:cs="Arial"/>
          <w:szCs w:val="22"/>
        </w:rPr>
      </w:pPr>
      <w:r>
        <w:rPr>
          <w:rFonts w:cs="Arial"/>
          <w:szCs w:val="22"/>
        </w:rPr>
        <w:t>Organisation et méthodologie</w:t>
      </w:r>
      <w:r w:rsidR="00AE0C5B">
        <w:rPr>
          <w:rFonts w:cs="Arial"/>
          <w:szCs w:val="22"/>
        </w:rPr>
        <w:t xml:space="preserve"> mise en place</w:t>
      </w:r>
      <w:r>
        <w:rPr>
          <w:rFonts w:cs="Arial"/>
          <w:szCs w:val="22"/>
        </w:rPr>
        <w:t xml:space="preserve"> : </w:t>
      </w:r>
      <w:r w:rsidRPr="00842BBF">
        <w:rPr>
          <w:rFonts w:cs="Arial"/>
          <w:b/>
          <w:bCs/>
          <w:szCs w:val="22"/>
        </w:rPr>
        <w:t>10%</w:t>
      </w:r>
      <w:r>
        <w:rPr>
          <w:rFonts w:cs="Arial"/>
          <w:szCs w:val="22"/>
        </w:rPr>
        <w:t xml:space="preserve"> </w:t>
      </w:r>
    </w:p>
    <w:p w14:paraId="1529406C" w14:textId="410EF5DF" w:rsidR="004309D4" w:rsidRPr="00627613" w:rsidRDefault="00AE0C5B" w:rsidP="004309D4">
      <w:pPr>
        <w:numPr>
          <w:ilvl w:val="0"/>
          <w:numId w:val="17"/>
        </w:numPr>
        <w:jc w:val="both"/>
        <w:rPr>
          <w:rFonts w:cs="Arial"/>
          <w:szCs w:val="22"/>
        </w:rPr>
      </w:pPr>
      <w:r>
        <w:rPr>
          <w:rFonts w:cs="Arial"/>
          <w:szCs w:val="22"/>
        </w:rPr>
        <w:t>Qualité des m</w:t>
      </w:r>
      <w:r w:rsidR="004309D4">
        <w:rPr>
          <w:rFonts w:cs="Arial"/>
          <w:szCs w:val="22"/>
        </w:rPr>
        <w:t>oyens humains et matériels</w:t>
      </w:r>
      <w:r>
        <w:rPr>
          <w:rFonts w:cs="Arial"/>
          <w:szCs w:val="22"/>
        </w:rPr>
        <w:t xml:space="preserve"> mis en œuvre</w:t>
      </w:r>
      <w:r w:rsidR="004309D4">
        <w:rPr>
          <w:rFonts w:cs="Arial"/>
          <w:szCs w:val="22"/>
        </w:rPr>
        <w:t xml:space="preserve"> : </w:t>
      </w:r>
      <w:r w:rsidR="004309D4" w:rsidRPr="00842BBF">
        <w:rPr>
          <w:rFonts w:cs="Arial"/>
          <w:b/>
          <w:bCs/>
          <w:szCs w:val="22"/>
        </w:rPr>
        <w:t>10%</w:t>
      </w:r>
    </w:p>
    <w:p w14:paraId="4FA36CA4" w14:textId="77777777" w:rsidR="004309D4" w:rsidRDefault="004309D4" w:rsidP="004309D4">
      <w:pPr>
        <w:numPr>
          <w:ilvl w:val="0"/>
          <w:numId w:val="17"/>
        </w:numPr>
        <w:jc w:val="both"/>
        <w:rPr>
          <w:rFonts w:cs="Arial"/>
          <w:szCs w:val="22"/>
        </w:rPr>
      </w:pPr>
      <w:r>
        <w:rPr>
          <w:rFonts w:cs="Arial"/>
          <w:szCs w:val="22"/>
        </w:rPr>
        <w:t xml:space="preserve">Prise en compte des contraintes de l’opération et optimisation du plan d’installation de chantier : </w:t>
      </w:r>
      <w:r w:rsidRPr="00842BBF">
        <w:rPr>
          <w:rFonts w:cs="Arial"/>
          <w:b/>
          <w:bCs/>
          <w:szCs w:val="22"/>
        </w:rPr>
        <w:t>10%</w:t>
      </w:r>
    </w:p>
    <w:p w14:paraId="42360362" w14:textId="4F40764E" w:rsidR="009F3DC7" w:rsidRDefault="00AC3388" w:rsidP="009F3DC7">
      <w:pPr>
        <w:numPr>
          <w:ilvl w:val="0"/>
          <w:numId w:val="17"/>
        </w:numPr>
        <w:jc w:val="both"/>
        <w:rPr>
          <w:rFonts w:cs="Arial"/>
          <w:szCs w:val="22"/>
        </w:rPr>
      </w:pPr>
      <w:r>
        <w:rPr>
          <w:rFonts w:cs="Arial"/>
          <w:szCs w:val="22"/>
        </w:rPr>
        <w:t>Pertinence</w:t>
      </w:r>
      <w:r w:rsidR="007A64D2">
        <w:rPr>
          <w:rFonts w:cs="Arial"/>
          <w:szCs w:val="22"/>
        </w:rPr>
        <w:t xml:space="preserve">, </w:t>
      </w:r>
      <w:r>
        <w:rPr>
          <w:rFonts w:cs="Arial"/>
          <w:szCs w:val="22"/>
        </w:rPr>
        <w:t>r</w:t>
      </w:r>
      <w:r w:rsidR="009F3DC7">
        <w:rPr>
          <w:rFonts w:cs="Arial"/>
          <w:szCs w:val="22"/>
        </w:rPr>
        <w:t>espect</w:t>
      </w:r>
      <w:r w:rsidR="007A64D2">
        <w:rPr>
          <w:rFonts w:cs="Arial"/>
          <w:szCs w:val="22"/>
        </w:rPr>
        <w:t xml:space="preserve"> et</w:t>
      </w:r>
      <w:r w:rsidR="007A64D2">
        <w:rPr>
          <w:rFonts w:cs="Arial"/>
          <w:szCs w:val="22"/>
        </w:rPr>
        <w:t xml:space="preserve"> optimisation du planning </w:t>
      </w:r>
      <w:r w:rsidR="009F3DC7" w:rsidRPr="00C1260D">
        <w:rPr>
          <w:rFonts w:cs="Arial"/>
          <w:szCs w:val="22"/>
        </w:rPr>
        <w:t xml:space="preserve">: </w:t>
      </w:r>
      <w:r w:rsidR="009F3DC7" w:rsidRPr="00842BBF">
        <w:rPr>
          <w:rFonts w:cs="Arial"/>
          <w:b/>
          <w:bCs/>
          <w:szCs w:val="22"/>
        </w:rPr>
        <w:t>15%</w:t>
      </w:r>
    </w:p>
    <w:p w14:paraId="02DE725E" w14:textId="19443001" w:rsidR="001C213C" w:rsidRPr="00C1260D" w:rsidRDefault="001C213C" w:rsidP="003C2BF2">
      <w:pPr>
        <w:numPr>
          <w:ilvl w:val="0"/>
          <w:numId w:val="17"/>
        </w:numPr>
        <w:jc w:val="both"/>
        <w:rPr>
          <w:rFonts w:cs="Arial"/>
          <w:szCs w:val="22"/>
        </w:rPr>
      </w:pPr>
      <w:r>
        <w:rPr>
          <w:rFonts w:cs="Arial"/>
          <w:szCs w:val="22"/>
        </w:rPr>
        <w:t xml:space="preserve">Mesure environnementale : </w:t>
      </w:r>
      <w:r w:rsidRPr="00842BBF">
        <w:rPr>
          <w:rFonts w:cs="Arial"/>
          <w:b/>
          <w:bCs/>
          <w:szCs w:val="22"/>
        </w:rPr>
        <w:t>5%</w:t>
      </w:r>
    </w:p>
    <w:p w14:paraId="436AA6EB" w14:textId="77777777" w:rsidR="00140E32" w:rsidRPr="00C1260D" w:rsidRDefault="00140E32"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4A2D6F10" w14:textId="77777777" w:rsidR="00811CB3" w:rsidRPr="00C1260D" w:rsidRDefault="00811CB3" w:rsidP="003C2BF2">
      <w:pPr>
        <w:jc w:val="both"/>
        <w:rPr>
          <w:rFonts w:cs="Arial"/>
          <w:szCs w:val="22"/>
        </w:rPr>
      </w:pPr>
    </w:p>
    <w:p w14:paraId="5D8ECA5D" w14:textId="39DD494A" w:rsidR="00A74ABD" w:rsidRPr="00C1260D" w:rsidRDefault="00A74ABD" w:rsidP="00A74ABD">
      <w:pPr>
        <w:pBdr>
          <w:top w:val="single" w:sz="4" w:space="1" w:color="auto"/>
          <w:left w:val="single" w:sz="4" w:space="4" w:color="auto"/>
          <w:bottom w:val="single" w:sz="4" w:space="1" w:color="auto"/>
          <w:right w:val="single" w:sz="4" w:space="4" w:color="auto"/>
        </w:pBdr>
        <w:jc w:val="both"/>
        <w:rPr>
          <w:rFonts w:cs="Arial"/>
          <w:b/>
          <w:szCs w:val="22"/>
        </w:rPr>
      </w:pPr>
      <w:r w:rsidRPr="00074A32">
        <w:rPr>
          <w:rFonts w:cs="Arial"/>
          <w:b/>
          <w:szCs w:val="22"/>
        </w:rPr>
        <w:t>Nota : Il est précisé que le CEA se réserve la possibilité de négocier ou de ne pas négocier les offres</w:t>
      </w:r>
      <w:r w:rsidR="00AE2A16" w:rsidRPr="00074A32">
        <w:rPr>
          <w:rFonts w:cs="Arial"/>
          <w:b/>
          <w:szCs w:val="22"/>
        </w:rPr>
        <w:t xml:space="preserve"> </w:t>
      </w:r>
      <w:r w:rsidRPr="00074A32">
        <w:rPr>
          <w:rFonts w:cs="Arial"/>
          <w:b/>
          <w:szCs w:val="22"/>
        </w:rPr>
        <w:t>après remise des offres au titre de la présente consultation.</w:t>
      </w:r>
    </w:p>
    <w:p w14:paraId="6AE6E909" w14:textId="6031E082" w:rsidR="00276F73" w:rsidDel="00627613" w:rsidRDefault="00276F73" w:rsidP="00276F73">
      <w:pPr>
        <w:pStyle w:val="Titre9"/>
        <w:rPr>
          <w:del w:id="39" w:author="BARIMI Lorin" w:date="2025-07-25T11:07:00Z"/>
        </w:rPr>
      </w:pPr>
    </w:p>
    <w:p w14:paraId="3786DDE1" w14:textId="77777777" w:rsidR="00276F73" w:rsidRDefault="00276F73" w:rsidP="00276F73">
      <w:pPr>
        <w:jc w:val="both"/>
        <w:rPr>
          <w:szCs w:val="22"/>
        </w:rPr>
      </w:pPr>
    </w:p>
    <w:p w14:paraId="4BFAD1E3" w14:textId="747EC373" w:rsidR="00276F73" w:rsidRPr="009948CB" w:rsidRDefault="00276F73" w:rsidP="00276F73">
      <w:pPr>
        <w:pBdr>
          <w:top w:val="single" w:sz="4" w:space="1" w:color="auto"/>
          <w:left w:val="single" w:sz="4" w:space="4" w:color="auto"/>
          <w:bottom w:val="single" w:sz="4" w:space="1" w:color="auto"/>
          <w:right w:val="single" w:sz="4" w:space="4" w:color="auto"/>
        </w:pBdr>
        <w:jc w:val="both"/>
        <w:rPr>
          <w:b/>
          <w:bCs/>
        </w:rPr>
      </w:pPr>
      <w:r w:rsidRPr="009948CB">
        <w:rPr>
          <w:b/>
          <w:bCs/>
        </w:rPr>
        <w:t xml:space="preserve">Le CEA négociera avec les </w:t>
      </w:r>
      <w:r w:rsidR="00627613" w:rsidRPr="009948CB">
        <w:rPr>
          <w:b/>
          <w:bCs/>
        </w:rPr>
        <w:t xml:space="preserve">3 </w:t>
      </w:r>
      <w:r w:rsidRPr="009948CB">
        <w:rPr>
          <w:b/>
          <w:bCs/>
        </w:rPr>
        <w:t>soumissionnaires les mieux classés à l’issue de l’analyse des offres initiales effectuée sur la base des critères de sélection définis ci-dessus.</w:t>
      </w:r>
    </w:p>
    <w:p w14:paraId="7052C070" w14:textId="0039700F" w:rsidR="00276F73" w:rsidRPr="009948CB" w:rsidRDefault="00276F73" w:rsidP="00276F73">
      <w:pPr>
        <w:pBdr>
          <w:top w:val="single" w:sz="4" w:space="1" w:color="auto"/>
          <w:left w:val="single" w:sz="4" w:space="4" w:color="auto"/>
          <w:bottom w:val="single" w:sz="4" w:space="1" w:color="auto"/>
          <w:right w:val="single" w:sz="4" w:space="4" w:color="auto"/>
        </w:pBdr>
        <w:jc w:val="both"/>
        <w:rPr>
          <w:b/>
          <w:bCs/>
        </w:rPr>
      </w:pPr>
      <w:r w:rsidRPr="009948CB">
        <w:rPr>
          <w:b/>
          <w:bCs/>
        </w:rPr>
        <w:t>Toutefois, conformément aux dispositions de</w:t>
      </w:r>
      <w:r w:rsidR="000640FB" w:rsidRPr="009948CB">
        <w:rPr>
          <w:b/>
          <w:bCs/>
        </w:rPr>
        <w:t xml:space="preserve"> l’article R2123-5 du Code de la commande publique</w:t>
      </w:r>
      <w:r w:rsidRPr="009948CB">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205987546"/>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w:t>
      </w:r>
      <w:proofErr w:type="gramStart"/>
      <w:r w:rsidR="009F1406">
        <w:rPr>
          <w:color w:val="161616"/>
          <w:w w:val="95"/>
        </w:rPr>
        <w:t>6,</w:t>
      </w:r>
      <w:r w:rsidR="000640FB">
        <w:rPr>
          <w:color w:val="161616"/>
          <w:w w:val="95"/>
        </w:rPr>
        <w:t>R</w:t>
      </w:r>
      <w:proofErr w:type="gramEnd"/>
      <w:r w:rsidR="000640FB">
        <w:rPr>
          <w:color w:val="161616"/>
          <w:w w:val="95"/>
        </w:rPr>
        <w:t>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proofErr w:type="gramStart"/>
      <w:r w:rsidRPr="00C1260D">
        <w:rPr>
          <w:rFonts w:cs="Arial"/>
          <w:szCs w:val="22"/>
        </w:rPr>
        <w:t>les</w:t>
      </w:r>
      <w:proofErr w:type="gramEnd"/>
      <w:r w:rsidRPr="00C1260D">
        <w:rPr>
          <w:rFonts w:cs="Arial"/>
          <w:szCs w:val="22"/>
        </w:rPr>
        <w:t xml:space="preserve">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205987547"/>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lastRenderedPageBreak/>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1874E7" w:rsidP="0018699B">
      <w:pPr>
        <w:jc w:val="both"/>
        <w:rPr>
          <w:rStyle w:val="Lienhypertexte"/>
          <w:rFonts w:cs="Arial"/>
          <w:szCs w:val="22"/>
        </w:rPr>
      </w:pPr>
      <w:hyperlink r:id="rId15"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42" w:name="_Toc205987548"/>
      <w:r w:rsidRPr="00C1260D">
        <w:t>Interlocuteurs techniques</w:t>
      </w:r>
      <w:bookmarkEnd w:id="42"/>
    </w:p>
    <w:p w14:paraId="2A20D9CE" w14:textId="77777777" w:rsidR="00001BD0" w:rsidRDefault="00001BD0" w:rsidP="00001BD0">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BRUNET - Rémy - </w:t>
      </w:r>
      <w:r w:rsidRPr="001E5E9B">
        <w:rPr>
          <w:rFonts w:cs="Arial"/>
          <w:color w:val="000000"/>
          <w:szCs w:val="22"/>
        </w:rPr>
        <w:t>Tél. : 04.38.78.</w:t>
      </w:r>
      <w:r>
        <w:rPr>
          <w:rFonts w:cs="Arial"/>
          <w:color w:val="000000"/>
          <w:szCs w:val="22"/>
        </w:rPr>
        <w:t>04</w:t>
      </w:r>
      <w:r w:rsidRPr="001E5E9B">
        <w:rPr>
          <w:rFonts w:cs="Arial"/>
          <w:color w:val="000000"/>
          <w:szCs w:val="22"/>
        </w:rPr>
        <w:t>.</w:t>
      </w:r>
      <w:r>
        <w:rPr>
          <w:rFonts w:cs="Arial"/>
          <w:color w:val="000000"/>
          <w:szCs w:val="22"/>
        </w:rPr>
        <w:t xml:space="preserve">84 </w:t>
      </w:r>
    </w:p>
    <w:p w14:paraId="495082A9" w14:textId="77777777" w:rsidR="00001BD0" w:rsidRPr="001E5E9B" w:rsidRDefault="00001BD0" w:rsidP="00001BD0">
      <w:pPr>
        <w:autoSpaceDE w:val="0"/>
        <w:autoSpaceDN w:val="0"/>
        <w:adjustRightInd w:val="0"/>
        <w:ind w:firstLine="360"/>
        <w:jc w:val="both"/>
        <w:rPr>
          <w:rFonts w:cs="Arial"/>
          <w:color w:val="000000"/>
          <w:szCs w:val="22"/>
        </w:rPr>
      </w:pPr>
      <w:r>
        <w:rPr>
          <w:rFonts w:cs="Arial"/>
          <w:color w:val="000000"/>
          <w:szCs w:val="22"/>
        </w:rPr>
        <w:t xml:space="preserve">E-mail : </w:t>
      </w:r>
      <w:hyperlink r:id="rId16" w:history="1">
        <w:r w:rsidRPr="00EA011A">
          <w:rPr>
            <w:rStyle w:val="Lienhypertexte"/>
            <w:rFonts w:cs="Arial"/>
            <w:szCs w:val="22"/>
          </w:rPr>
          <w:t>Remy.BRUNET@cea.fr</w:t>
        </w:r>
      </w:hyperlink>
      <w:r>
        <w:rPr>
          <w:rFonts w:cs="Arial"/>
          <w:color w:val="000000"/>
          <w:szCs w:val="22"/>
        </w:rPr>
        <w:t xml:space="preserve"> </w:t>
      </w:r>
    </w:p>
    <w:p w14:paraId="5CF26A3D" w14:textId="1565459A" w:rsidR="007A63DD" w:rsidRPr="00561D74" w:rsidRDefault="00627613" w:rsidP="007A63DD">
      <w:pPr>
        <w:numPr>
          <w:ilvl w:val="0"/>
          <w:numId w:val="19"/>
        </w:numPr>
        <w:tabs>
          <w:tab w:val="left" w:pos="540"/>
          <w:tab w:val="left" w:pos="5040"/>
        </w:tabs>
        <w:jc w:val="both"/>
        <w:rPr>
          <w:rFonts w:cs="Arial"/>
          <w:szCs w:val="22"/>
        </w:rPr>
      </w:pPr>
      <w:r w:rsidRPr="00561D74">
        <w:rPr>
          <w:rFonts w:cs="Arial"/>
          <w:szCs w:val="22"/>
        </w:rPr>
        <w:t>D</w:t>
      </w:r>
      <w:r w:rsidR="009948CB" w:rsidRPr="00561D74">
        <w:rPr>
          <w:rFonts w:cs="Arial"/>
          <w:szCs w:val="22"/>
        </w:rPr>
        <w:t>ELBERGHE</w:t>
      </w:r>
      <w:r w:rsidRPr="00561D74">
        <w:rPr>
          <w:rFonts w:cs="Arial"/>
          <w:szCs w:val="22"/>
        </w:rPr>
        <w:t xml:space="preserve"> David </w:t>
      </w:r>
      <w:r w:rsidR="007A63DD" w:rsidRPr="00561D74">
        <w:rPr>
          <w:rFonts w:cs="Arial"/>
          <w:szCs w:val="22"/>
        </w:rPr>
        <w:t>- Tél. : 04.38.78.</w:t>
      </w:r>
      <w:r w:rsidR="00561D74" w:rsidRPr="00561D74">
        <w:rPr>
          <w:rFonts w:cs="Arial"/>
          <w:szCs w:val="22"/>
        </w:rPr>
        <w:t>60.16</w:t>
      </w:r>
    </w:p>
    <w:p w14:paraId="6EDD10F7" w14:textId="02AA6E83" w:rsidR="00561D74" w:rsidRPr="00561D74" w:rsidRDefault="00561D74" w:rsidP="00561D74">
      <w:pPr>
        <w:tabs>
          <w:tab w:val="left" w:pos="540"/>
          <w:tab w:val="left" w:pos="5040"/>
        </w:tabs>
        <w:ind w:left="360"/>
        <w:jc w:val="both"/>
        <w:rPr>
          <w:rFonts w:cs="Arial"/>
          <w:szCs w:val="22"/>
        </w:rPr>
      </w:pPr>
      <w:r w:rsidRPr="00561D74">
        <w:rPr>
          <w:rFonts w:cs="Arial"/>
          <w:szCs w:val="22"/>
        </w:rPr>
        <w:t xml:space="preserve">E-mail : </w:t>
      </w:r>
      <w:hyperlink r:id="rId17" w:history="1">
        <w:r w:rsidRPr="00561D74">
          <w:rPr>
            <w:rStyle w:val="Lienhypertexte"/>
            <w:rFonts w:cs="Arial"/>
            <w:szCs w:val="22"/>
          </w:rPr>
          <w:t>david.delberghe@cea.fr</w:t>
        </w:r>
      </w:hyperlink>
      <w:r w:rsidRPr="00561D74">
        <w:rPr>
          <w:rFonts w:cs="Arial"/>
          <w:szCs w:val="22"/>
        </w:rPr>
        <w:t xml:space="preserve"> </w:t>
      </w:r>
    </w:p>
    <w:p w14:paraId="5AE292CE" w14:textId="77777777" w:rsidR="007A63DD" w:rsidRPr="00C1260D" w:rsidRDefault="007A63DD" w:rsidP="003C2BF2">
      <w:pPr>
        <w:tabs>
          <w:tab w:val="left" w:pos="540"/>
          <w:tab w:val="left" w:pos="5040"/>
        </w:tabs>
        <w:jc w:val="both"/>
        <w:rPr>
          <w:rFonts w:cs="Arial"/>
          <w:szCs w:val="22"/>
        </w:rPr>
      </w:pP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43" w:name="_Toc205987549"/>
      <w:r w:rsidRPr="00C1260D">
        <w:t>Interlocuteurs commerciaux</w:t>
      </w:r>
      <w:bookmarkEnd w:id="43"/>
    </w:p>
    <w:p w14:paraId="3FC7EDD0" w14:textId="77777777" w:rsidR="00001BD0" w:rsidRPr="001E5E9B" w:rsidRDefault="00001BD0" w:rsidP="00001BD0">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BARIMI – Lorin – </w:t>
      </w:r>
      <w:r>
        <w:rPr>
          <w:rFonts w:cs="Arial"/>
        </w:rPr>
        <w:t xml:space="preserve">Service des Marchés et Achats </w:t>
      </w:r>
      <w:r>
        <w:rPr>
          <w:rFonts w:cs="Arial"/>
          <w:color w:val="000000"/>
          <w:szCs w:val="22"/>
        </w:rPr>
        <w:t xml:space="preserve">– </w:t>
      </w:r>
      <w:r w:rsidRPr="001E5E9B">
        <w:rPr>
          <w:rFonts w:cs="Arial"/>
          <w:color w:val="000000"/>
          <w:szCs w:val="22"/>
        </w:rPr>
        <w:t xml:space="preserve">Tél. : </w:t>
      </w:r>
      <w:r>
        <w:rPr>
          <w:rFonts w:cs="Arial"/>
          <w:color w:val="000000"/>
          <w:szCs w:val="22"/>
        </w:rPr>
        <w:t>06</w:t>
      </w:r>
      <w:r w:rsidRPr="001E5E9B">
        <w:rPr>
          <w:rFonts w:cs="Arial"/>
          <w:color w:val="000000"/>
          <w:szCs w:val="22"/>
        </w:rPr>
        <w:t>.</w:t>
      </w:r>
      <w:r>
        <w:rPr>
          <w:rFonts w:cs="Arial"/>
          <w:color w:val="000000"/>
          <w:szCs w:val="22"/>
        </w:rPr>
        <w:t>43</w:t>
      </w:r>
      <w:r w:rsidRPr="001E5E9B">
        <w:rPr>
          <w:rFonts w:cs="Arial"/>
          <w:color w:val="000000"/>
          <w:szCs w:val="22"/>
        </w:rPr>
        <w:t>.</w:t>
      </w:r>
      <w:r>
        <w:rPr>
          <w:rFonts w:cs="Arial"/>
          <w:color w:val="000000"/>
          <w:szCs w:val="22"/>
        </w:rPr>
        <w:t>90</w:t>
      </w:r>
      <w:r w:rsidRPr="001E5E9B">
        <w:rPr>
          <w:rFonts w:cs="Arial"/>
          <w:color w:val="000000"/>
          <w:szCs w:val="22"/>
        </w:rPr>
        <w:t>.</w:t>
      </w:r>
      <w:r>
        <w:rPr>
          <w:rFonts w:cs="Arial"/>
          <w:color w:val="000000"/>
          <w:szCs w:val="22"/>
        </w:rPr>
        <w:t>02.52 –</w:t>
      </w:r>
    </w:p>
    <w:p w14:paraId="73FB1AF4" w14:textId="77777777" w:rsidR="00001BD0" w:rsidRDefault="00001BD0" w:rsidP="00001BD0">
      <w:pPr>
        <w:autoSpaceDE w:val="0"/>
        <w:autoSpaceDN w:val="0"/>
        <w:adjustRightInd w:val="0"/>
        <w:ind w:left="360"/>
        <w:jc w:val="both"/>
        <w:rPr>
          <w:rFonts w:cs="Arial"/>
          <w:color w:val="000000"/>
          <w:szCs w:val="22"/>
        </w:rPr>
      </w:pPr>
      <w:r>
        <w:rPr>
          <w:rFonts w:cs="Arial"/>
          <w:color w:val="000000"/>
          <w:szCs w:val="22"/>
        </w:rPr>
        <w:t xml:space="preserve">E-mail : </w:t>
      </w:r>
      <w:hyperlink r:id="rId18" w:history="1">
        <w:r w:rsidRPr="00EA011A">
          <w:rPr>
            <w:rStyle w:val="Lienhypertexte"/>
            <w:rFonts w:cs="Arial"/>
            <w:szCs w:val="22"/>
          </w:rPr>
          <w:t>lorin.barimi@cea.fr</w:t>
        </w:r>
      </w:hyperlink>
      <w:r>
        <w:rPr>
          <w:rFonts w:cs="Arial"/>
          <w:color w:val="000000"/>
          <w:szCs w:val="22"/>
        </w:rPr>
        <w:t xml:space="preserve"> </w:t>
      </w:r>
    </w:p>
    <w:p w14:paraId="34C50B64" w14:textId="77777777" w:rsidR="00001BD0" w:rsidRPr="001E5E9B" w:rsidRDefault="00001BD0" w:rsidP="00001BD0">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YHUEL – Steven – </w:t>
      </w:r>
      <w:r>
        <w:rPr>
          <w:rFonts w:cs="Arial"/>
        </w:rPr>
        <w:t xml:space="preserve">Service des Marchés et Achats </w:t>
      </w:r>
      <w:r>
        <w:rPr>
          <w:rFonts w:cs="Arial"/>
          <w:color w:val="000000"/>
          <w:szCs w:val="22"/>
        </w:rPr>
        <w:t xml:space="preserve">– </w:t>
      </w:r>
      <w:r w:rsidRPr="001E5E9B">
        <w:rPr>
          <w:rFonts w:cs="Arial"/>
          <w:color w:val="000000"/>
          <w:szCs w:val="22"/>
        </w:rPr>
        <w:t>Tél. : 04.38.78.</w:t>
      </w:r>
      <w:r>
        <w:rPr>
          <w:rFonts w:cs="Arial"/>
          <w:color w:val="000000"/>
          <w:szCs w:val="22"/>
        </w:rPr>
        <w:t xml:space="preserve">95.74 </w:t>
      </w:r>
    </w:p>
    <w:p w14:paraId="0652C4FD" w14:textId="77777777" w:rsidR="00001BD0" w:rsidRDefault="00001BD0" w:rsidP="001E49AC">
      <w:pPr>
        <w:autoSpaceDE w:val="0"/>
        <w:autoSpaceDN w:val="0"/>
        <w:adjustRightInd w:val="0"/>
        <w:ind w:firstLine="360"/>
        <w:jc w:val="both"/>
        <w:rPr>
          <w:rFonts w:cs="Arial"/>
          <w:color w:val="000000"/>
          <w:szCs w:val="22"/>
        </w:rPr>
      </w:pPr>
      <w:r>
        <w:rPr>
          <w:rFonts w:cs="Arial"/>
          <w:color w:val="000000"/>
          <w:szCs w:val="22"/>
        </w:rPr>
        <w:t>E-mail :</w:t>
      </w:r>
      <w:r w:rsidRPr="00CA4E2F">
        <w:t xml:space="preserve"> </w:t>
      </w:r>
      <w:hyperlink r:id="rId19" w:history="1">
        <w:r w:rsidRPr="00EA011A">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4" w:name="_Toc205987550"/>
      <w:r w:rsidRPr="00C1260D">
        <w:t>SUIVI DES FOURNISSEURS</w:t>
      </w:r>
      <w:bookmarkEnd w:id="44"/>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proofErr w:type="gramStart"/>
      <w:r w:rsidRPr="00C1260D">
        <w:rPr>
          <w:rFonts w:cs="Arial"/>
          <w:szCs w:val="22"/>
        </w:rPr>
        <w:t>oooOooo</w:t>
      </w:r>
      <w:proofErr w:type="spellEnd"/>
      <w:proofErr w:type="gramEnd"/>
    </w:p>
    <w:sectPr w:rsidR="00811CB3" w:rsidRPr="00C1260D" w:rsidSect="00FC27A3">
      <w:footerReference w:type="default" r:id="rId20"/>
      <w:headerReference w:type="first" r:id="rId21"/>
      <w:footerReference w:type="first" r:id="rId22"/>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Futura">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1B0E7304"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0E2C5F">
      <w:rPr>
        <w:sz w:val="16"/>
        <w:szCs w:val="16"/>
      </w:rPr>
      <w:t>B25-03186-LB</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D13528">
      <w:rPr>
        <w:rStyle w:val="Numrodepage"/>
        <w:noProof/>
        <w:sz w:val="16"/>
        <w:szCs w:val="16"/>
      </w:rPr>
      <w:t>19</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AC6149"/>
    <w:multiLevelType w:val="hybridMultilevel"/>
    <w:tmpl w:val="F35CC46C"/>
    <w:lvl w:ilvl="0" w:tplc="53B473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5"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7"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313A5A"/>
    <w:multiLevelType w:val="hybridMultilevel"/>
    <w:tmpl w:val="9B92A4D4"/>
    <w:lvl w:ilvl="0" w:tplc="040C0001">
      <w:start w:val="1"/>
      <w:numFmt w:val="bullet"/>
      <w:lvlText w:val=""/>
      <w:lvlJc w:val="left"/>
      <w:pPr>
        <w:tabs>
          <w:tab w:val="num" w:pos="207"/>
        </w:tabs>
        <w:ind w:left="207" w:hanging="207"/>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7"/>
  </w:num>
  <w:num w:numId="2">
    <w:abstractNumId w:val="20"/>
  </w:num>
  <w:num w:numId="3">
    <w:abstractNumId w:val="17"/>
  </w:num>
  <w:num w:numId="4">
    <w:abstractNumId w:val="23"/>
  </w:num>
  <w:num w:numId="5">
    <w:abstractNumId w:val="26"/>
  </w:num>
  <w:num w:numId="6">
    <w:abstractNumId w:val="14"/>
  </w:num>
  <w:num w:numId="7">
    <w:abstractNumId w:val="6"/>
  </w:num>
  <w:num w:numId="8">
    <w:abstractNumId w:val="14"/>
  </w:num>
  <w:num w:numId="9">
    <w:abstractNumId w:val="30"/>
  </w:num>
  <w:num w:numId="10">
    <w:abstractNumId w:val="16"/>
  </w:num>
  <w:num w:numId="11">
    <w:abstractNumId w:val="0"/>
  </w:num>
  <w:num w:numId="12">
    <w:abstractNumId w:val="1"/>
  </w:num>
  <w:num w:numId="13">
    <w:abstractNumId w:val="12"/>
  </w:num>
  <w:num w:numId="14">
    <w:abstractNumId w:val="15"/>
  </w:num>
  <w:num w:numId="15">
    <w:abstractNumId w:val="21"/>
  </w:num>
  <w:num w:numId="16">
    <w:abstractNumId w:val="10"/>
  </w:num>
  <w:num w:numId="17">
    <w:abstractNumId w:val="31"/>
  </w:num>
  <w:num w:numId="18">
    <w:abstractNumId w:val="24"/>
  </w:num>
  <w:num w:numId="19">
    <w:abstractNumId w:val="32"/>
  </w:num>
  <w:num w:numId="20">
    <w:abstractNumId w:val="25"/>
  </w:num>
  <w:num w:numId="21">
    <w:abstractNumId w:val="18"/>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3"/>
  </w:num>
  <w:num w:numId="25">
    <w:abstractNumId w:val="27"/>
  </w:num>
  <w:num w:numId="26">
    <w:abstractNumId w:val="2"/>
  </w:num>
  <w:num w:numId="27">
    <w:abstractNumId w:val="13"/>
  </w:num>
  <w:num w:numId="28">
    <w:abstractNumId w:val="28"/>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9"/>
  </w:num>
  <w:num w:numId="34">
    <w:abstractNumId w:val="21"/>
  </w:num>
  <w:num w:numId="35">
    <w:abstractNumId w:val="20"/>
  </w:num>
  <w:num w:numId="36">
    <w:abstractNumId w:val="31"/>
  </w:num>
  <w:num w:numId="37">
    <w:abstractNumId w:val="9"/>
  </w:num>
  <w:num w:numId="38">
    <w:abstractNumId w:val="11"/>
  </w:num>
  <w:num w:numId="39">
    <w:abstractNumId w:val="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HULD Violaine">
    <w15:presenceInfo w15:providerId="AD" w15:userId="S-1-5-21-1801674531-299502267-839522115-403551"/>
  </w15:person>
  <w15:person w15:author="BARIMI Lorin">
    <w15:presenceInfo w15:providerId="AD" w15:userId="S-1-5-21-1801674531-299502267-839522115-7066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72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1BD0"/>
    <w:rsid w:val="00004D75"/>
    <w:rsid w:val="00016E03"/>
    <w:rsid w:val="00017E61"/>
    <w:rsid w:val="00020A97"/>
    <w:rsid w:val="00021638"/>
    <w:rsid w:val="00021734"/>
    <w:rsid w:val="00022CAD"/>
    <w:rsid w:val="00043674"/>
    <w:rsid w:val="00046577"/>
    <w:rsid w:val="00046A98"/>
    <w:rsid w:val="000501EF"/>
    <w:rsid w:val="00055478"/>
    <w:rsid w:val="000602AD"/>
    <w:rsid w:val="00061F46"/>
    <w:rsid w:val="00062324"/>
    <w:rsid w:val="00063705"/>
    <w:rsid w:val="000640FB"/>
    <w:rsid w:val="00071138"/>
    <w:rsid w:val="00074A32"/>
    <w:rsid w:val="0007511F"/>
    <w:rsid w:val="0007559B"/>
    <w:rsid w:val="00075BBA"/>
    <w:rsid w:val="00082E8E"/>
    <w:rsid w:val="00094723"/>
    <w:rsid w:val="0009511F"/>
    <w:rsid w:val="00095481"/>
    <w:rsid w:val="000A1443"/>
    <w:rsid w:val="000A2850"/>
    <w:rsid w:val="000A4C2B"/>
    <w:rsid w:val="000B2EB0"/>
    <w:rsid w:val="000B3DEA"/>
    <w:rsid w:val="000D3184"/>
    <w:rsid w:val="000D5193"/>
    <w:rsid w:val="000E2C5F"/>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46A32"/>
    <w:rsid w:val="001508DF"/>
    <w:rsid w:val="0015103F"/>
    <w:rsid w:val="001526E3"/>
    <w:rsid w:val="00152C44"/>
    <w:rsid w:val="00153B6F"/>
    <w:rsid w:val="0015427D"/>
    <w:rsid w:val="001578AC"/>
    <w:rsid w:val="00167A0B"/>
    <w:rsid w:val="001704E6"/>
    <w:rsid w:val="00170D9F"/>
    <w:rsid w:val="0017105F"/>
    <w:rsid w:val="00173BD7"/>
    <w:rsid w:val="00176B43"/>
    <w:rsid w:val="001770E5"/>
    <w:rsid w:val="00180778"/>
    <w:rsid w:val="0018337E"/>
    <w:rsid w:val="001844B6"/>
    <w:rsid w:val="00185B2A"/>
    <w:rsid w:val="0018699B"/>
    <w:rsid w:val="001874E7"/>
    <w:rsid w:val="00195384"/>
    <w:rsid w:val="001A112E"/>
    <w:rsid w:val="001A1380"/>
    <w:rsid w:val="001A6BA9"/>
    <w:rsid w:val="001A70ED"/>
    <w:rsid w:val="001A7448"/>
    <w:rsid w:val="001B4FEA"/>
    <w:rsid w:val="001C1067"/>
    <w:rsid w:val="001C213C"/>
    <w:rsid w:val="001C3AD2"/>
    <w:rsid w:val="001D29C0"/>
    <w:rsid w:val="001D3E40"/>
    <w:rsid w:val="001D611F"/>
    <w:rsid w:val="001E2405"/>
    <w:rsid w:val="001E44BB"/>
    <w:rsid w:val="001E49AC"/>
    <w:rsid w:val="001E5E9B"/>
    <w:rsid w:val="001F14D9"/>
    <w:rsid w:val="001F1528"/>
    <w:rsid w:val="001F1F5E"/>
    <w:rsid w:val="001F2563"/>
    <w:rsid w:val="001F5BCA"/>
    <w:rsid w:val="0020462E"/>
    <w:rsid w:val="002127DD"/>
    <w:rsid w:val="0021716A"/>
    <w:rsid w:val="002174D9"/>
    <w:rsid w:val="00220C11"/>
    <w:rsid w:val="00223180"/>
    <w:rsid w:val="00233954"/>
    <w:rsid w:val="00246DB8"/>
    <w:rsid w:val="00247731"/>
    <w:rsid w:val="00247A60"/>
    <w:rsid w:val="00250FA2"/>
    <w:rsid w:val="0025316F"/>
    <w:rsid w:val="0025581D"/>
    <w:rsid w:val="00256A24"/>
    <w:rsid w:val="00262ED5"/>
    <w:rsid w:val="002717D5"/>
    <w:rsid w:val="0027213B"/>
    <w:rsid w:val="00273BDA"/>
    <w:rsid w:val="00276F73"/>
    <w:rsid w:val="002824A6"/>
    <w:rsid w:val="00283116"/>
    <w:rsid w:val="002836B9"/>
    <w:rsid w:val="002843EB"/>
    <w:rsid w:val="002856F0"/>
    <w:rsid w:val="002902F5"/>
    <w:rsid w:val="00292D97"/>
    <w:rsid w:val="002A1037"/>
    <w:rsid w:val="002A1A1F"/>
    <w:rsid w:val="002A5C97"/>
    <w:rsid w:val="002B07F7"/>
    <w:rsid w:val="002B501E"/>
    <w:rsid w:val="002B723F"/>
    <w:rsid w:val="002C17AC"/>
    <w:rsid w:val="002C27B4"/>
    <w:rsid w:val="002C2D47"/>
    <w:rsid w:val="002D3D39"/>
    <w:rsid w:val="002D41A3"/>
    <w:rsid w:val="002E066C"/>
    <w:rsid w:val="002E5214"/>
    <w:rsid w:val="002E6053"/>
    <w:rsid w:val="003138C6"/>
    <w:rsid w:val="00315C05"/>
    <w:rsid w:val="00316675"/>
    <w:rsid w:val="00317F57"/>
    <w:rsid w:val="0032263D"/>
    <w:rsid w:val="0032590A"/>
    <w:rsid w:val="003274DF"/>
    <w:rsid w:val="00327CA7"/>
    <w:rsid w:val="0033004D"/>
    <w:rsid w:val="0033640F"/>
    <w:rsid w:val="0034146F"/>
    <w:rsid w:val="00351D52"/>
    <w:rsid w:val="00354343"/>
    <w:rsid w:val="00362D78"/>
    <w:rsid w:val="003635C1"/>
    <w:rsid w:val="00363AB2"/>
    <w:rsid w:val="003643FE"/>
    <w:rsid w:val="00367F13"/>
    <w:rsid w:val="00374F25"/>
    <w:rsid w:val="0037559F"/>
    <w:rsid w:val="00385913"/>
    <w:rsid w:val="003876B5"/>
    <w:rsid w:val="00392DC4"/>
    <w:rsid w:val="0039621D"/>
    <w:rsid w:val="003A7D9B"/>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09D4"/>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2120"/>
    <w:rsid w:val="004873AA"/>
    <w:rsid w:val="00487985"/>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1D74"/>
    <w:rsid w:val="00563507"/>
    <w:rsid w:val="00564461"/>
    <w:rsid w:val="00570895"/>
    <w:rsid w:val="00576C3E"/>
    <w:rsid w:val="005823E5"/>
    <w:rsid w:val="00593D8F"/>
    <w:rsid w:val="005A1FFB"/>
    <w:rsid w:val="005A4672"/>
    <w:rsid w:val="005A5448"/>
    <w:rsid w:val="005A6A39"/>
    <w:rsid w:val="005C4A32"/>
    <w:rsid w:val="005C60A7"/>
    <w:rsid w:val="005C6468"/>
    <w:rsid w:val="005D2942"/>
    <w:rsid w:val="005D4B60"/>
    <w:rsid w:val="005D4FE5"/>
    <w:rsid w:val="005F0894"/>
    <w:rsid w:val="006018F6"/>
    <w:rsid w:val="006037C2"/>
    <w:rsid w:val="006041B3"/>
    <w:rsid w:val="00604C20"/>
    <w:rsid w:val="00616E2D"/>
    <w:rsid w:val="00622A06"/>
    <w:rsid w:val="006249D0"/>
    <w:rsid w:val="0062719B"/>
    <w:rsid w:val="00627613"/>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6DA"/>
    <w:rsid w:val="00696929"/>
    <w:rsid w:val="006A18C1"/>
    <w:rsid w:val="006A5489"/>
    <w:rsid w:val="006A7420"/>
    <w:rsid w:val="006B33BD"/>
    <w:rsid w:val="006B5FC3"/>
    <w:rsid w:val="006C33ED"/>
    <w:rsid w:val="006C79A7"/>
    <w:rsid w:val="006C7B74"/>
    <w:rsid w:val="006D05C6"/>
    <w:rsid w:val="006D4A96"/>
    <w:rsid w:val="006D6D13"/>
    <w:rsid w:val="006D738E"/>
    <w:rsid w:val="006E1FCA"/>
    <w:rsid w:val="006E3B3F"/>
    <w:rsid w:val="006E717F"/>
    <w:rsid w:val="006F05D5"/>
    <w:rsid w:val="006F18B9"/>
    <w:rsid w:val="006F23BE"/>
    <w:rsid w:val="00700360"/>
    <w:rsid w:val="0070146B"/>
    <w:rsid w:val="00703F2D"/>
    <w:rsid w:val="007132A8"/>
    <w:rsid w:val="00713A20"/>
    <w:rsid w:val="00715686"/>
    <w:rsid w:val="00717D5F"/>
    <w:rsid w:val="00721B13"/>
    <w:rsid w:val="00721D07"/>
    <w:rsid w:val="00722577"/>
    <w:rsid w:val="00725F93"/>
    <w:rsid w:val="00730602"/>
    <w:rsid w:val="0073300E"/>
    <w:rsid w:val="00736E54"/>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A64D2"/>
    <w:rsid w:val="007B5513"/>
    <w:rsid w:val="007C7450"/>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BBF"/>
    <w:rsid w:val="00842CCE"/>
    <w:rsid w:val="008435FB"/>
    <w:rsid w:val="00846642"/>
    <w:rsid w:val="00851C19"/>
    <w:rsid w:val="00853923"/>
    <w:rsid w:val="00857731"/>
    <w:rsid w:val="008577C2"/>
    <w:rsid w:val="00857B72"/>
    <w:rsid w:val="0086073B"/>
    <w:rsid w:val="008621B0"/>
    <w:rsid w:val="00865BFC"/>
    <w:rsid w:val="0087023B"/>
    <w:rsid w:val="008720F2"/>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48CB"/>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2005"/>
    <w:rsid w:val="009F3DC7"/>
    <w:rsid w:val="009F61D4"/>
    <w:rsid w:val="00A072BC"/>
    <w:rsid w:val="00A132AB"/>
    <w:rsid w:val="00A177A3"/>
    <w:rsid w:val="00A2141E"/>
    <w:rsid w:val="00A23600"/>
    <w:rsid w:val="00A23AD3"/>
    <w:rsid w:val="00A243F2"/>
    <w:rsid w:val="00A262A7"/>
    <w:rsid w:val="00A300B8"/>
    <w:rsid w:val="00A33DD0"/>
    <w:rsid w:val="00A40E44"/>
    <w:rsid w:val="00A41871"/>
    <w:rsid w:val="00A44545"/>
    <w:rsid w:val="00A56813"/>
    <w:rsid w:val="00A612CB"/>
    <w:rsid w:val="00A63AB0"/>
    <w:rsid w:val="00A64835"/>
    <w:rsid w:val="00A65D7A"/>
    <w:rsid w:val="00A67980"/>
    <w:rsid w:val="00A70C52"/>
    <w:rsid w:val="00A70E3B"/>
    <w:rsid w:val="00A74ABD"/>
    <w:rsid w:val="00A816D1"/>
    <w:rsid w:val="00A9112A"/>
    <w:rsid w:val="00A97535"/>
    <w:rsid w:val="00AA250B"/>
    <w:rsid w:val="00AA3467"/>
    <w:rsid w:val="00AA3C91"/>
    <w:rsid w:val="00AA5318"/>
    <w:rsid w:val="00AA5950"/>
    <w:rsid w:val="00AB4D26"/>
    <w:rsid w:val="00AB5B75"/>
    <w:rsid w:val="00AB6774"/>
    <w:rsid w:val="00AC0669"/>
    <w:rsid w:val="00AC096A"/>
    <w:rsid w:val="00AC0D8E"/>
    <w:rsid w:val="00AC1D7F"/>
    <w:rsid w:val="00AC1F83"/>
    <w:rsid w:val="00AC3388"/>
    <w:rsid w:val="00AC7F53"/>
    <w:rsid w:val="00AD2644"/>
    <w:rsid w:val="00AD28B4"/>
    <w:rsid w:val="00AD39A9"/>
    <w:rsid w:val="00AE0C5B"/>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2C6"/>
    <w:rsid w:val="00B77510"/>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3E84"/>
    <w:rsid w:val="00C154F4"/>
    <w:rsid w:val="00C174C4"/>
    <w:rsid w:val="00C21554"/>
    <w:rsid w:val="00C24E3A"/>
    <w:rsid w:val="00C318DD"/>
    <w:rsid w:val="00C40E36"/>
    <w:rsid w:val="00C4249F"/>
    <w:rsid w:val="00C4258D"/>
    <w:rsid w:val="00C43982"/>
    <w:rsid w:val="00C51F2F"/>
    <w:rsid w:val="00C62D66"/>
    <w:rsid w:val="00C71624"/>
    <w:rsid w:val="00C73141"/>
    <w:rsid w:val="00C75A7D"/>
    <w:rsid w:val="00C85A32"/>
    <w:rsid w:val="00C928D7"/>
    <w:rsid w:val="00CB0066"/>
    <w:rsid w:val="00CB1DA8"/>
    <w:rsid w:val="00CB457C"/>
    <w:rsid w:val="00CC1A6C"/>
    <w:rsid w:val="00CC4771"/>
    <w:rsid w:val="00CC5C3B"/>
    <w:rsid w:val="00CD1CAB"/>
    <w:rsid w:val="00CD50E0"/>
    <w:rsid w:val="00CE5254"/>
    <w:rsid w:val="00CE76AD"/>
    <w:rsid w:val="00CF16B0"/>
    <w:rsid w:val="00CF5A57"/>
    <w:rsid w:val="00CF7512"/>
    <w:rsid w:val="00D116E3"/>
    <w:rsid w:val="00D13528"/>
    <w:rsid w:val="00D13756"/>
    <w:rsid w:val="00D1561A"/>
    <w:rsid w:val="00D21677"/>
    <w:rsid w:val="00D229F9"/>
    <w:rsid w:val="00D22BF9"/>
    <w:rsid w:val="00D22C9B"/>
    <w:rsid w:val="00D275FB"/>
    <w:rsid w:val="00D33268"/>
    <w:rsid w:val="00D348B5"/>
    <w:rsid w:val="00D360BE"/>
    <w:rsid w:val="00D43C33"/>
    <w:rsid w:val="00D47109"/>
    <w:rsid w:val="00D6097E"/>
    <w:rsid w:val="00D70B22"/>
    <w:rsid w:val="00D7158A"/>
    <w:rsid w:val="00D71BD2"/>
    <w:rsid w:val="00D75819"/>
    <w:rsid w:val="00D76CCD"/>
    <w:rsid w:val="00D8184B"/>
    <w:rsid w:val="00D846DF"/>
    <w:rsid w:val="00D85137"/>
    <w:rsid w:val="00D936DA"/>
    <w:rsid w:val="00D940B8"/>
    <w:rsid w:val="00D94362"/>
    <w:rsid w:val="00D95C31"/>
    <w:rsid w:val="00DB0898"/>
    <w:rsid w:val="00DB4425"/>
    <w:rsid w:val="00DB5FE8"/>
    <w:rsid w:val="00DC27A2"/>
    <w:rsid w:val="00DD1270"/>
    <w:rsid w:val="00DD1E01"/>
    <w:rsid w:val="00DD3D39"/>
    <w:rsid w:val="00DD4266"/>
    <w:rsid w:val="00DD5F15"/>
    <w:rsid w:val="00DE3A4C"/>
    <w:rsid w:val="00DE6AAA"/>
    <w:rsid w:val="00DF313F"/>
    <w:rsid w:val="00DF46ED"/>
    <w:rsid w:val="00DF4803"/>
    <w:rsid w:val="00E06635"/>
    <w:rsid w:val="00E10B88"/>
    <w:rsid w:val="00E144BC"/>
    <w:rsid w:val="00E144CE"/>
    <w:rsid w:val="00E218C6"/>
    <w:rsid w:val="00E24D31"/>
    <w:rsid w:val="00E262AA"/>
    <w:rsid w:val="00E30317"/>
    <w:rsid w:val="00E3271F"/>
    <w:rsid w:val="00E43216"/>
    <w:rsid w:val="00E51ADE"/>
    <w:rsid w:val="00E53A9F"/>
    <w:rsid w:val="00E558FB"/>
    <w:rsid w:val="00E579AF"/>
    <w:rsid w:val="00E6051D"/>
    <w:rsid w:val="00E61CD2"/>
    <w:rsid w:val="00E64244"/>
    <w:rsid w:val="00E642D0"/>
    <w:rsid w:val="00E7090C"/>
    <w:rsid w:val="00E71F75"/>
    <w:rsid w:val="00E750E0"/>
    <w:rsid w:val="00E81754"/>
    <w:rsid w:val="00E82093"/>
    <w:rsid w:val="00E82C91"/>
    <w:rsid w:val="00E84333"/>
    <w:rsid w:val="00E843C9"/>
    <w:rsid w:val="00E87463"/>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4267"/>
    <w:rsid w:val="00F47252"/>
    <w:rsid w:val="00F47538"/>
    <w:rsid w:val="00F5148D"/>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C5C3F"/>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72033"/>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9F3DC7"/>
    <w:rPr>
      <w:color w:val="605E5C"/>
      <w:shd w:val="clear" w:color="auto" w:fill="E1DFDD"/>
    </w:rPr>
  </w:style>
  <w:style w:type="table" w:styleId="Grilledutableau">
    <w:name w:val="Table Grid"/>
    <w:basedOn w:val="TableauNormal"/>
    <w:rsid w:val="009F20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rin.barimi@cea.fr" TargetMode="External"/><Relationship Id="rId13" Type="http://schemas.openxmlformats.org/officeDocument/2006/relationships/hyperlink" Target="https://ec.europa.eu/tools/espd/filter?lang=fr" TargetMode="External"/><Relationship Id="rId18" Type="http://schemas.openxmlformats.org/officeDocument/2006/relationships/hyperlink" Target="mailto:lorin.barimi@cea.f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david.delberghe@cea.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Remy.BRUNET@cea.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fontTable" Target="fontTable.xml"/><Relationship Id="rId10" Type="http://schemas.openxmlformats.org/officeDocument/2006/relationships/hyperlink" Target="https://newsletters.cea.fr/video/player.php?titre=consignes%20de%20s%C3%A9curit%C3%A9%20CEA%20Grenoble&amp;idv=stic_grenoble_extra/2021/10/44503_CEA_VIDEO_SECURITE_V12" TargetMode="External"/><Relationship Id="rId19" Type="http://schemas.openxmlformats.org/officeDocument/2006/relationships/hyperlink" Target="mailto:Steven.YHUEL@cea.fr" TargetMode="External"/><Relationship Id="rId4" Type="http://schemas.openxmlformats.org/officeDocument/2006/relationships/settings" Target="settings.xml"/><Relationship Id="rId9" Type="http://schemas.openxmlformats.org/officeDocument/2006/relationships/hyperlink" Target="mailto:Remy.BRUNET@cea.fr" TargetMode="External"/><Relationship Id="rId14" Type="http://schemas.openxmlformats.org/officeDocument/2006/relationships/hyperlink" Target="https://www.marches-publics.gouv.fr"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B322B-9D0C-4116-9E39-8DDEF93C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11</Pages>
  <Words>3978</Words>
  <Characters>24654</Characters>
  <Application>Microsoft Office Word</Application>
  <DocSecurity>0</DocSecurity>
  <Lines>205</Lines>
  <Paragraphs>57</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28575</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BARIMI Lorin</cp:lastModifiedBy>
  <cp:revision>17</cp:revision>
  <cp:lastPrinted>2025-07-30T20:33:00Z</cp:lastPrinted>
  <dcterms:created xsi:type="dcterms:W3CDTF">2025-07-30T20:32:00Z</dcterms:created>
  <dcterms:modified xsi:type="dcterms:W3CDTF">2025-08-13T12:26:00Z</dcterms:modified>
</cp:coreProperties>
</file>